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1031A" w14:textId="77777777" w:rsidR="00F01B11" w:rsidRDefault="00F01B11" w:rsidP="00F32F2E"/>
    <w:p w14:paraId="469CC17C" w14:textId="77777777" w:rsidR="00F01B11" w:rsidRDefault="00F01B11" w:rsidP="001D796B">
      <w:pPr>
        <w:pStyle w:val="TitoloDocumento"/>
        <w:rPr>
          <w:color w:val="0077CF"/>
        </w:rPr>
      </w:pPr>
    </w:p>
    <w:p w14:paraId="4ADA50FF" w14:textId="77777777" w:rsidR="00F01B11" w:rsidRDefault="00F01B11" w:rsidP="001D796B">
      <w:pPr>
        <w:pStyle w:val="TitoloDocumento"/>
        <w:rPr>
          <w:color w:val="0077CF"/>
        </w:rPr>
      </w:pPr>
    </w:p>
    <w:p w14:paraId="36AF5586" w14:textId="77777777" w:rsidR="00F01B11" w:rsidRDefault="00F01B11" w:rsidP="001D796B">
      <w:pPr>
        <w:pStyle w:val="TitoloDocumento"/>
        <w:rPr>
          <w:color w:val="0077CF"/>
        </w:rPr>
      </w:pPr>
    </w:p>
    <w:p w14:paraId="2415872A" w14:textId="77777777" w:rsidR="00F01B11" w:rsidRDefault="00F01B11" w:rsidP="001D796B">
      <w:pPr>
        <w:pStyle w:val="TitoloDocumento"/>
        <w:rPr>
          <w:color w:val="0077CF"/>
        </w:rPr>
      </w:pPr>
    </w:p>
    <w:p w14:paraId="24F22027" w14:textId="40F32C12" w:rsidR="00934699" w:rsidRPr="007F4B79" w:rsidRDefault="00934699" w:rsidP="00934699">
      <w:pPr>
        <w:pStyle w:val="StileTitolocopertinaCrenatura16pt"/>
        <w:spacing w:line="300" w:lineRule="exact"/>
        <w:rPr>
          <w:rFonts w:ascii="Arial" w:hAnsi="Arial" w:cs="Arial"/>
          <w:sz w:val="20"/>
          <w:szCs w:val="20"/>
        </w:rPr>
      </w:pPr>
      <w:r w:rsidRPr="007F4B79">
        <w:rPr>
          <w:rFonts w:ascii="Arial" w:hAnsi="Arial" w:cs="Arial"/>
          <w:sz w:val="20"/>
          <w:szCs w:val="20"/>
        </w:rPr>
        <w:t xml:space="preserve">ALLEGATO </w:t>
      </w:r>
      <w:r>
        <w:rPr>
          <w:rFonts w:ascii="Arial" w:hAnsi="Arial" w:cs="Arial"/>
          <w:sz w:val="20"/>
          <w:szCs w:val="20"/>
        </w:rPr>
        <w:t>5</w:t>
      </w:r>
    </w:p>
    <w:p w14:paraId="5CE750F7" w14:textId="48523F25" w:rsidR="001D796B" w:rsidRPr="00934699" w:rsidRDefault="00934699" w:rsidP="00934699">
      <w:pPr>
        <w:pStyle w:val="StileTitolocopertinaCrenatura16pt"/>
        <w:spacing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Schema di Relazione Tecnica</w:t>
      </w:r>
    </w:p>
    <w:p w14:paraId="524DC147" w14:textId="734ACB07" w:rsidR="001D796B" w:rsidRDefault="00934699" w:rsidP="001D796B">
      <w:pPr>
        <w:pStyle w:val="Titoli14bold"/>
        <w:jc w:val="both"/>
        <w:rPr>
          <w:color w:val="0077CF"/>
        </w:rPr>
      </w:pPr>
      <w:r>
        <w:rPr>
          <w:rFonts w:cs="Arial"/>
          <w:b w:val="0"/>
          <w:caps/>
          <w:color w:val="auto"/>
          <w:kern w:val="32"/>
          <w:sz w:val="20"/>
          <w:szCs w:val="20"/>
        </w:rPr>
        <w:t xml:space="preserve">GARA A </w:t>
      </w:r>
      <w:r w:rsidRPr="00934699">
        <w:rPr>
          <w:rFonts w:cs="Arial"/>
          <w:b w:val="0"/>
          <w:caps/>
          <w:color w:val="auto"/>
          <w:kern w:val="32"/>
          <w:sz w:val="20"/>
          <w:szCs w:val="20"/>
        </w:rPr>
        <w:t>PROCEDURA APERTA PER L’AFFIDAMENTO DI UN ACCORDO QUADRO AVENTE AD OGGETTO LA FORNITURA, MESSA IN ESERCIZIO E MANUTENZIONE DI CENTRALI TELEFONICHE E DI PRODOTTI E SERVIZI CONNESSI</w:t>
      </w:r>
      <w:r>
        <w:rPr>
          <w:rFonts w:cs="Arial"/>
          <w:b w:val="0"/>
          <w:caps/>
          <w:color w:val="auto"/>
          <w:kern w:val="32"/>
          <w:sz w:val="20"/>
          <w:szCs w:val="20"/>
        </w:rPr>
        <w:t xml:space="preserve"> – id 2857</w:t>
      </w:r>
    </w:p>
    <w:p w14:paraId="0BFC9338" w14:textId="77777777" w:rsidR="001D796B" w:rsidRDefault="001D796B" w:rsidP="001D796B">
      <w:pPr>
        <w:pStyle w:val="Titoli14bold"/>
        <w:jc w:val="both"/>
        <w:rPr>
          <w:color w:val="0077CF"/>
        </w:rPr>
      </w:pPr>
    </w:p>
    <w:p w14:paraId="510A9BCA" w14:textId="175BC8AD" w:rsidR="00934699" w:rsidRDefault="00934699">
      <w:pPr>
        <w:ind w:right="0"/>
        <w:jc w:val="left"/>
        <w:rPr>
          <w:b/>
          <w:color w:val="0077CF"/>
          <w:sz w:val="28"/>
          <w:lang w:bidi="ar-SA"/>
        </w:rPr>
      </w:pPr>
      <w:r>
        <w:rPr>
          <w:color w:val="0077CF"/>
        </w:rPr>
        <w:br w:type="page"/>
      </w:r>
    </w:p>
    <w:p w14:paraId="61EE621E" w14:textId="5A161155" w:rsidR="00532794" w:rsidRPr="001874EB" w:rsidRDefault="00532794" w:rsidP="00532794">
      <w:pPr>
        <w:spacing w:line="300" w:lineRule="exact"/>
        <w:ind w:right="0"/>
        <w:rPr>
          <w:rFonts w:cs="Arial"/>
          <w:sz w:val="20"/>
          <w:szCs w:val="20"/>
        </w:rPr>
      </w:pPr>
      <w:bookmarkStart w:id="0" w:name="_Toc475268745"/>
      <w:bookmarkStart w:id="1" w:name="_Toc477584621"/>
      <w:bookmarkStart w:id="2" w:name="_Toc477665815"/>
      <w:bookmarkStart w:id="3" w:name="_Toc480771935"/>
      <w:bookmarkStart w:id="4" w:name="_Toc481812624"/>
      <w:bookmarkStart w:id="5" w:name="_Toc481844158"/>
      <w:bookmarkStart w:id="6" w:name="_Toc482163768"/>
      <w:bookmarkStart w:id="7" w:name="_Toc482419287"/>
      <w:bookmarkStart w:id="8" w:name="_Toc482423163"/>
      <w:bookmarkStart w:id="9" w:name="_Toc484170204"/>
      <w:bookmarkStart w:id="10" w:name="_Toc484177090"/>
      <w:bookmarkStart w:id="11" w:name="_Toc484225759"/>
      <w:bookmarkStart w:id="12" w:name="_Toc484397730"/>
      <w:bookmarkStart w:id="13" w:name="_Toc484568649"/>
      <w:bookmarkStart w:id="14" w:name="_Toc484572198"/>
      <w:bookmarkStart w:id="15" w:name="_Toc484689966"/>
      <w:bookmarkStart w:id="16" w:name="_Toc484913520"/>
      <w:bookmarkStart w:id="17" w:name="_Toc485011810"/>
      <w:bookmarkStart w:id="18" w:name="_Toc485091074"/>
      <w:bookmarkStart w:id="19" w:name="_Toc485121298"/>
      <w:bookmarkStart w:id="20" w:name="_Toc485127062"/>
      <w:bookmarkStart w:id="21" w:name="_Toc4835780"/>
      <w:bookmarkStart w:id="22" w:name="_Ref5791276"/>
      <w:bookmarkStart w:id="23" w:name="_Ref6041761"/>
      <w:bookmarkStart w:id="24" w:name="_Ref8099718"/>
      <w:bookmarkStart w:id="25" w:name="_Ref9159725"/>
      <w:bookmarkStart w:id="26" w:name="_Ref164223036"/>
      <w:r w:rsidRPr="001874EB">
        <w:rPr>
          <w:rFonts w:cs="Arial"/>
          <w:sz w:val="20"/>
          <w:szCs w:val="20"/>
        </w:rPr>
        <w:lastRenderedPageBreak/>
        <w:t xml:space="preserve">La </w:t>
      </w:r>
      <w:r w:rsidRPr="001874EB">
        <w:rPr>
          <w:rFonts w:cs="Arial"/>
          <w:b/>
          <w:bCs/>
          <w:sz w:val="20"/>
          <w:szCs w:val="20"/>
        </w:rPr>
        <w:t>RELAZIONE TECNICA</w:t>
      </w:r>
      <w:r w:rsidRPr="001874EB">
        <w:rPr>
          <w:rFonts w:cs="Arial"/>
          <w:sz w:val="20"/>
          <w:szCs w:val="20"/>
        </w:rPr>
        <w:t xml:space="preserve"> </w:t>
      </w:r>
      <w:r w:rsidRPr="001874EB">
        <w:rPr>
          <w:rFonts w:cs="Arial"/>
          <w:iCs/>
          <w:sz w:val="20"/>
          <w:szCs w:val="20"/>
        </w:rPr>
        <w:t>dovrà essere</w:t>
      </w:r>
      <w:r w:rsidRPr="001874EB">
        <w:rPr>
          <w:rFonts w:cs="Arial"/>
          <w:i/>
          <w:iCs/>
          <w:color w:val="0000FF"/>
          <w:sz w:val="20"/>
          <w:szCs w:val="20"/>
        </w:rPr>
        <w:t xml:space="preserve"> </w:t>
      </w:r>
      <w:r w:rsidRPr="001874EB">
        <w:rPr>
          <w:rFonts w:cs="Arial"/>
          <w:iCs/>
          <w:sz w:val="20"/>
          <w:szCs w:val="20"/>
        </w:rPr>
        <w:t>conforme al fac-simile di seguito riportato</w:t>
      </w:r>
      <w:r w:rsidRPr="001874EB">
        <w:rPr>
          <w:rFonts w:cs="Arial"/>
          <w:sz w:val="20"/>
          <w:szCs w:val="20"/>
        </w:rPr>
        <w:t xml:space="preserve"> e dovrà contenere </w:t>
      </w:r>
      <w:r w:rsidR="00934699" w:rsidRPr="00934699">
        <w:rPr>
          <w:rFonts w:cs="Arial"/>
          <w:sz w:val="20"/>
          <w:szCs w:val="20"/>
        </w:rPr>
        <w:t xml:space="preserve">la declinazione dei criteri discrezionali per ciascun </w:t>
      </w:r>
      <w:r w:rsidR="00934699">
        <w:rPr>
          <w:rFonts w:cs="Arial"/>
          <w:sz w:val="20"/>
          <w:szCs w:val="20"/>
        </w:rPr>
        <w:t>B</w:t>
      </w:r>
      <w:r w:rsidR="00934699" w:rsidRPr="00934699">
        <w:rPr>
          <w:rFonts w:cs="Arial"/>
          <w:sz w:val="20"/>
          <w:szCs w:val="20"/>
        </w:rPr>
        <w:t>rand presentato</w:t>
      </w:r>
      <w:r w:rsidRPr="001874EB">
        <w:rPr>
          <w:rFonts w:cs="Arial"/>
          <w:sz w:val="20"/>
          <w:szCs w:val="20"/>
        </w:rPr>
        <w:t>, così come descritto meglio di seguito, che dovranno essere conformi ai requisiti indicati dal Capitolato Tecnico.</w:t>
      </w:r>
    </w:p>
    <w:p w14:paraId="113703F9" w14:textId="77777777" w:rsidR="00532794" w:rsidRPr="001874EB" w:rsidRDefault="00532794" w:rsidP="00532794">
      <w:pPr>
        <w:spacing w:line="300" w:lineRule="exact"/>
        <w:ind w:right="0"/>
        <w:rPr>
          <w:rFonts w:cs="Arial"/>
          <w:sz w:val="20"/>
          <w:szCs w:val="20"/>
          <w:u w:val="single"/>
        </w:rPr>
      </w:pPr>
      <w:r w:rsidRPr="001874EB">
        <w:rPr>
          <w:rFonts w:cs="Arial"/>
          <w:sz w:val="20"/>
          <w:szCs w:val="20"/>
          <w:u w:val="single"/>
        </w:rPr>
        <w:t xml:space="preserve"> </w:t>
      </w:r>
    </w:p>
    <w:p w14:paraId="06A03097" w14:textId="27A25C4E" w:rsidR="00532794" w:rsidRPr="001874EB" w:rsidRDefault="00532794" w:rsidP="00532794">
      <w:pPr>
        <w:spacing w:line="300" w:lineRule="exact"/>
        <w:ind w:right="0"/>
        <w:rPr>
          <w:rFonts w:cs="Arial"/>
          <w:sz w:val="20"/>
          <w:szCs w:val="20"/>
        </w:rPr>
      </w:pPr>
      <w:r w:rsidRPr="001874EB">
        <w:rPr>
          <w:rFonts w:cs="Arial"/>
          <w:sz w:val="20"/>
          <w:szCs w:val="20"/>
        </w:rPr>
        <w:t xml:space="preserve">Come previsto </w:t>
      </w:r>
      <w:r w:rsidRPr="00DB6722">
        <w:rPr>
          <w:rFonts w:cs="Arial"/>
          <w:sz w:val="20"/>
          <w:szCs w:val="20"/>
        </w:rPr>
        <w:t xml:space="preserve">dal par. </w:t>
      </w:r>
      <w:r w:rsidRPr="006D4978">
        <w:rPr>
          <w:rFonts w:cs="Arial"/>
          <w:sz w:val="20"/>
          <w:szCs w:val="20"/>
        </w:rPr>
        <w:t>15</w:t>
      </w:r>
      <w:r w:rsidRPr="00DB6722">
        <w:rPr>
          <w:rFonts w:cs="Arial"/>
          <w:sz w:val="20"/>
          <w:szCs w:val="20"/>
        </w:rPr>
        <w:t xml:space="preserve"> del Disciplinare</w:t>
      </w:r>
      <w:r w:rsidRPr="001874EB">
        <w:rPr>
          <w:rFonts w:cs="Arial"/>
          <w:sz w:val="20"/>
          <w:szCs w:val="20"/>
        </w:rPr>
        <w:t xml:space="preserve"> di gara, la Relazione Tecnica dovrà essere firmata secondo le modalità </w:t>
      </w:r>
      <w:r w:rsidRPr="00DB6722">
        <w:rPr>
          <w:rFonts w:cs="Arial"/>
          <w:sz w:val="20"/>
          <w:szCs w:val="20"/>
        </w:rPr>
        <w:t xml:space="preserve">descritte nel par. </w:t>
      </w:r>
      <w:r w:rsidRPr="00AE3DFE">
        <w:rPr>
          <w:rFonts w:cs="Arial"/>
          <w:sz w:val="20"/>
          <w:szCs w:val="20"/>
        </w:rPr>
        <w:t>15</w:t>
      </w:r>
      <w:r w:rsidRPr="00DB6722">
        <w:rPr>
          <w:rFonts w:cs="Arial"/>
          <w:sz w:val="20"/>
          <w:szCs w:val="20"/>
        </w:rPr>
        <w:t xml:space="preserve"> dello</w:t>
      </w:r>
      <w:r w:rsidRPr="001874EB">
        <w:rPr>
          <w:rFonts w:cs="Arial"/>
          <w:sz w:val="20"/>
          <w:szCs w:val="20"/>
        </w:rPr>
        <w:t xml:space="preserve"> stesso.</w:t>
      </w:r>
    </w:p>
    <w:p w14:paraId="4A74CF1F" w14:textId="77777777" w:rsidR="00532794" w:rsidRPr="001874EB" w:rsidRDefault="00532794" w:rsidP="00532794">
      <w:pPr>
        <w:spacing w:line="300" w:lineRule="exact"/>
        <w:ind w:right="0"/>
        <w:rPr>
          <w:rFonts w:cs="Arial"/>
          <w:sz w:val="20"/>
          <w:szCs w:val="20"/>
        </w:rPr>
      </w:pPr>
    </w:p>
    <w:p w14:paraId="7E3AAFED" w14:textId="77777777" w:rsidR="00532794" w:rsidRPr="001874EB" w:rsidRDefault="00532794" w:rsidP="00532794">
      <w:pPr>
        <w:spacing w:line="300" w:lineRule="exact"/>
        <w:ind w:right="0"/>
        <w:rPr>
          <w:rFonts w:cs="Arial"/>
          <w:i/>
          <w:iCs/>
          <w:sz w:val="20"/>
          <w:szCs w:val="20"/>
        </w:rPr>
      </w:pPr>
      <w:r w:rsidRPr="001874EB">
        <w:rPr>
          <w:rFonts w:cs="Arial"/>
          <w:sz w:val="20"/>
          <w:szCs w:val="20"/>
        </w:rPr>
        <w:t xml:space="preserve">La </w:t>
      </w:r>
      <w:r w:rsidRPr="001874EB">
        <w:rPr>
          <w:rStyle w:val="Grassetto"/>
          <w:rFonts w:ascii="Arial" w:hAnsi="Arial" w:cs="Arial"/>
          <w:szCs w:val="20"/>
        </w:rPr>
        <w:t>Relazione Tecnica</w:t>
      </w:r>
      <w:r w:rsidRPr="001874EB">
        <w:rPr>
          <w:rFonts w:cs="Arial"/>
          <w:b/>
          <w:sz w:val="20"/>
          <w:szCs w:val="20"/>
        </w:rPr>
        <w:t>:</w:t>
      </w:r>
      <w:r w:rsidRPr="001874EB">
        <w:rPr>
          <w:rFonts w:cs="Arial"/>
          <w:sz w:val="20"/>
          <w:szCs w:val="20"/>
        </w:rPr>
        <w:t xml:space="preserve"> </w:t>
      </w:r>
    </w:p>
    <w:p w14:paraId="2C7C04DE" w14:textId="03354F7B" w:rsidR="00532794" w:rsidRPr="001874EB" w:rsidRDefault="00532794" w:rsidP="003617CB">
      <w:pPr>
        <w:pStyle w:val="Paragrafoelenco"/>
        <w:numPr>
          <w:ilvl w:val="0"/>
          <w:numId w:val="41"/>
        </w:numPr>
        <w:spacing w:after="0" w:line="300" w:lineRule="exact"/>
        <w:ind w:left="357" w:hanging="357"/>
        <w:rPr>
          <w:rStyle w:val="Grassetto"/>
          <w:rFonts w:ascii="Arial" w:hAnsi="Arial" w:cs="Arial"/>
          <w:b w:val="0"/>
          <w:szCs w:val="20"/>
        </w:rPr>
      </w:pPr>
      <w:r w:rsidRPr="001874EB">
        <w:rPr>
          <w:rStyle w:val="Grassetto"/>
          <w:rFonts w:ascii="Arial" w:hAnsi="Arial" w:cs="Arial"/>
          <w:szCs w:val="20"/>
        </w:rPr>
        <w:t>dovrà essere presentata con font libero non inferiore al carattere 10</w:t>
      </w:r>
      <w:r w:rsidR="00934699" w:rsidRPr="00934699">
        <w:t xml:space="preserve"> </w:t>
      </w:r>
      <w:r w:rsidR="00934699" w:rsidRPr="00934699">
        <w:rPr>
          <w:rStyle w:val="Grassetto"/>
          <w:rFonts w:ascii="Arial" w:hAnsi="Arial" w:cs="Arial"/>
          <w:szCs w:val="20"/>
        </w:rPr>
        <w:t>e interlinea non inferiore a 1,15</w:t>
      </w:r>
      <w:r w:rsidR="00BD52C9">
        <w:rPr>
          <w:rStyle w:val="Grassetto"/>
          <w:rFonts w:ascii="Arial" w:hAnsi="Arial" w:cs="Arial"/>
          <w:b w:val="0"/>
          <w:bCs w:val="0"/>
          <w:szCs w:val="20"/>
        </w:rPr>
        <w:t xml:space="preserve">. </w:t>
      </w:r>
      <w:r w:rsidR="00BD52C9" w:rsidRPr="00BD52C9">
        <w:rPr>
          <w:rStyle w:val="Grassetto"/>
          <w:rFonts w:ascii="Arial" w:hAnsi="Arial" w:cs="Arial"/>
          <w:b w:val="0"/>
          <w:bCs w:val="0"/>
          <w:szCs w:val="20"/>
        </w:rPr>
        <w:t>Allo scopo di migliorare l'esposizione e la fruibilità di info-grafiche e tabelle, all’interno di esse sarà</w:t>
      </w:r>
      <w:r w:rsidR="00BD52C9">
        <w:rPr>
          <w:rStyle w:val="Grassetto"/>
          <w:rFonts w:ascii="Arial" w:hAnsi="Arial" w:cs="Arial"/>
          <w:b w:val="0"/>
          <w:bCs w:val="0"/>
          <w:szCs w:val="20"/>
        </w:rPr>
        <w:t xml:space="preserve"> </w:t>
      </w:r>
      <w:r w:rsidR="00BD52C9" w:rsidRPr="00BD52C9">
        <w:rPr>
          <w:rStyle w:val="Grassetto"/>
          <w:rFonts w:ascii="Arial" w:hAnsi="Arial" w:cs="Arial"/>
          <w:b w:val="0"/>
          <w:bCs w:val="0"/>
          <w:szCs w:val="20"/>
        </w:rPr>
        <w:t>possibile utilizzare un font più piccolo purché sia preservata la chiarezza del documento</w:t>
      </w:r>
      <w:r w:rsidRPr="001874EB">
        <w:rPr>
          <w:rStyle w:val="Grassetto"/>
          <w:rFonts w:ascii="Arial" w:hAnsi="Arial" w:cs="Arial"/>
          <w:szCs w:val="20"/>
        </w:rPr>
        <w:t>;</w:t>
      </w:r>
    </w:p>
    <w:p w14:paraId="2CD39689" w14:textId="1BAF90E9" w:rsidR="00532794" w:rsidRPr="00A44D28" w:rsidRDefault="00532794" w:rsidP="003617CB">
      <w:pPr>
        <w:pStyle w:val="Paragrafoelenco"/>
        <w:numPr>
          <w:ilvl w:val="0"/>
          <w:numId w:val="41"/>
        </w:numPr>
        <w:spacing w:after="0" w:line="300" w:lineRule="exact"/>
        <w:ind w:left="357" w:hanging="357"/>
        <w:rPr>
          <w:rFonts w:ascii="Arial" w:hAnsi="Arial" w:cs="Arial"/>
          <w:sz w:val="20"/>
          <w:szCs w:val="20"/>
        </w:rPr>
      </w:pPr>
      <w:r w:rsidRPr="00A44D28">
        <w:rPr>
          <w:rFonts w:ascii="Arial" w:hAnsi="Arial" w:cs="Arial"/>
          <w:sz w:val="20"/>
          <w:szCs w:val="20"/>
        </w:rPr>
        <w:t xml:space="preserve">dovrà rispettare lo “Schema di risposta” di seguito riportato; </w:t>
      </w:r>
    </w:p>
    <w:p w14:paraId="4C42D019" w14:textId="1CE9D9F2" w:rsidR="00532794" w:rsidRPr="001874EB" w:rsidRDefault="00532794" w:rsidP="003617CB">
      <w:pPr>
        <w:pStyle w:val="Paragrafoelenco"/>
        <w:numPr>
          <w:ilvl w:val="0"/>
          <w:numId w:val="41"/>
        </w:numPr>
        <w:spacing w:after="0" w:line="300" w:lineRule="exact"/>
        <w:ind w:left="357" w:hanging="357"/>
        <w:rPr>
          <w:rStyle w:val="Grassetto"/>
          <w:rFonts w:ascii="Arial" w:hAnsi="Arial" w:cs="Arial"/>
          <w:b w:val="0"/>
          <w:szCs w:val="20"/>
        </w:rPr>
      </w:pPr>
      <w:r w:rsidRPr="00A44D28">
        <w:rPr>
          <w:rFonts w:ascii="Arial" w:hAnsi="Arial" w:cs="Arial"/>
          <w:sz w:val="20"/>
          <w:szCs w:val="20"/>
        </w:rPr>
        <w:t xml:space="preserve">dovrà essere contenuta </w:t>
      </w:r>
      <w:r w:rsidR="00934699" w:rsidRPr="00934699">
        <w:rPr>
          <w:rFonts w:ascii="Arial" w:hAnsi="Arial" w:cs="Arial"/>
          <w:sz w:val="20"/>
          <w:szCs w:val="20"/>
        </w:rPr>
        <w:t xml:space="preserve">entro le 15 (quindici) pagine, per ogni singolo </w:t>
      </w:r>
      <w:r w:rsidR="00934699">
        <w:rPr>
          <w:rFonts w:ascii="Arial" w:hAnsi="Arial" w:cs="Arial"/>
          <w:sz w:val="20"/>
          <w:szCs w:val="20"/>
        </w:rPr>
        <w:t>B</w:t>
      </w:r>
      <w:r w:rsidR="00934699" w:rsidRPr="00934699">
        <w:rPr>
          <w:rFonts w:ascii="Arial" w:hAnsi="Arial" w:cs="Arial"/>
          <w:sz w:val="20"/>
          <w:szCs w:val="20"/>
        </w:rPr>
        <w:t xml:space="preserve">rand presentato </w:t>
      </w:r>
      <w:r w:rsidR="00934699">
        <w:rPr>
          <w:rFonts w:ascii="Arial" w:hAnsi="Arial" w:cs="Arial"/>
          <w:sz w:val="20"/>
          <w:szCs w:val="20"/>
        </w:rPr>
        <w:t>e quindi</w:t>
      </w:r>
      <w:r w:rsidR="00934699" w:rsidRPr="00934699">
        <w:rPr>
          <w:rFonts w:ascii="Arial" w:hAnsi="Arial" w:cs="Arial"/>
          <w:sz w:val="20"/>
          <w:szCs w:val="20"/>
        </w:rPr>
        <w:t xml:space="preserve"> dovrà essere </w:t>
      </w:r>
      <w:r w:rsidR="00934699">
        <w:rPr>
          <w:rFonts w:ascii="Arial" w:hAnsi="Arial" w:cs="Arial"/>
          <w:sz w:val="20"/>
          <w:szCs w:val="20"/>
        </w:rPr>
        <w:t xml:space="preserve">composta </w:t>
      </w:r>
      <w:r w:rsidR="00934699" w:rsidRPr="00934699">
        <w:rPr>
          <w:rFonts w:ascii="Arial" w:hAnsi="Arial" w:cs="Arial"/>
          <w:sz w:val="20"/>
          <w:szCs w:val="20"/>
        </w:rPr>
        <w:t>al più d</w:t>
      </w:r>
      <w:r w:rsidR="00934699">
        <w:rPr>
          <w:rFonts w:ascii="Arial" w:hAnsi="Arial" w:cs="Arial"/>
          <w:sz w:val="20"/>
          <w:szCs w:val="20"/>
        </w:rPr>
        <w:t>a</w:t>
      </w:r>
      <w:r w:rsidR="00934699" w:rsidRPr="00934699">
        <w:rPr>
          <w:rFonts w:ascii="Arial" w:hAnsi="Arial" w:cs="Arial"/>
          <w:sz w:val="20"/>
          <w:szCs w:val="20"/>
        </w:rPr>
        <w:t xml:space="preserve"> 45 </w:t>
      </w:r>
      <w:r w:rsidR="00934699">
        <w:rPr>
          <w:rFonts w:ascii="Arial" w:hAnsi="Arial" w:cs="Arial"/>
          <w:sz w:val="20"/>
          <w:szCs w:val="20"/>
        </w:rPr>
        <w:t xml:space="preserve">(quarantacinque) </w:t>
      </w:r>
      <w:r w:rsidR="00934699" w:rsidRPr="00934699">
        <w:rPr>
          <w:rFonts w:ascii="Arial" w:hAnsi="Arial" w:cs="Arial"/>
          <w:sz w:val="20"/>
          <w:szCs w:val="20"/>
        </w:rPr>
        <w:t>pagine</w:t>
      </w:r>
      <w:r w:rsidRPr="00A44D28">
        <w:rPr>
          <w:rFonts w:ascii="Arial" w:hAnsi="Arial" w:cs="Arial"/>
          <w:sz w:val="20"/>
          <w:szCs w:val="20"/>
        </w:rPr>
        <w:t>.</w:t>
      </w:r>
      <w:r w:rsidR="00256995" w:rsidRPr="00A44D28">
        <w:rPr>
          <w:rFonts w:ascii="Arial" w:hAnsi="Arial" w:cs="Arial"/>
          <w:sz w:val="20"/>
          <w:szCs w:val="20"/>
        </w:rPr>
        <w:t xml:space="preserve"> </w:t>
      </w:r>
    </w:p>
    <w:p w14:paraId="3A36301D" w14:textId="77777777" w:rsidR="00532794" w:rsidRPr="001874EB" w:rsidRDefault="00532794" w:rsidP="00532794">
      <w:pPr>
        <w:spacing w:line="300" w:lineRule="exact"/>
        <w:ind w:right="0"/>
        <w:rPr>
          <w:rFonts w:cs="Arial"/>
          <w:sz w:val="20"/>
          <w:szCs w:val="20"/>
        </w:rPr>
      </w:pPr>
    </w:p>
    <w:p w14:paraId="4BE0AAFE" w14:textId="77777777" w:rsidR="00532794" w:rsidRPr="001874EB" w:rsidRDefault="00532794" w:rsidP="00532794">
      <w:pPr>
        <w:spacing w:line="300" w:lineRule="exact"/>
        <w:ind w:right="0"/>
        <w:rPr>
          <w:rFonts w:cs="Arial"/>
          <w:sz w:val="20"/>
          <w:szCs w:val="20"/>
        </w:rPr>
      </w:pPr>
      <w:r w:rsidRPr="001874EB">
        <w:rPr>
          <w:rFonts w:cs="Arial"/>
          <w:sz w:val="20"/>
          <w:szCs w:val="20"/>
        </w:rPr>
        <w:t>Si precisa che:</w:t>
      </w:r>
    </w:p>
    <w:p w14:paraId="050C9FAE" w14:textId="1BA3DFE5" w:rsidR="00532794" w:rsidRPr="001874EB" w:rsidRDefault="00532794" w:rsidP="00532794">
      <w:pPr>
        <w:spacing w:line="300" w:lineRule="exact"/>
        <w:ind w:right="0"/>
        <w:rPr>
          <w:rFonts w:cs="Arial"/>
          <w:sz w:val="20"/>
          <w:szCs w:val="20"/>
        </w:rPr>
      </w:pPr>
      <w:r w:rsidRPr="001874EB">
        <w:rPr>
          <w:rFonts w:cs="Arial"/>
          <w:iCs/>
          <w:sz w:val="20"/>
          <w:szCs w:val="20"/>
        </w:rPr>
        <w:t>(i</w:t>
      </w:r>
      <w:r w:rsidRPr="00254345">
        <w:rPr>
          <w:rFonts w:cs="Arial"/>
          <w:sz w:val="20"/>
          <w:szCs w:val="20"/>
        </w:rPr>
        <w:t xml:space="preserve">) </w:t>
      </w:r>
      <w:r w:rsidRPr="001874EB">
        <w:rPr>
          <w:rFonts w:cs="Arial"/>
          <w:sz w:val="20"/>
          <w:szCs w:val="20"/>
        </w:rPr>
        <w:t xml:space="preserve">nel caso in cui il numero di pagine della Relazione Tecnica sia superiore a quello stabilito, </w:t>
      </w:r>
      <w:r w:rsidR="00254345" w:rsidRPr="00254345">
        <w:rPr>
          <w:rFonts w:cs="Arial"/>
          <w:sz w:val="20"/>
          <w:szCs w:val="20"/>
        </w:rPr>
        <w:t>le pagine eccedenti per ogni singolo Brand presentato non verranno prese in considerazione dalla Commissione ai fini della valutazione dell’offerta</w:t>
      </w:r>
      <w:r w:rsidRPr="001874EB">
        <w:rPr>
          <w:rFonts w:cs="Arial"/>
          <w:sz w:val="20"/>
          <w:szCs w:val="20"/>
        </w:rPr>
        <w:t xml:space="preserve">; </w:t>
      </w:r>
    </w:p>
    <w:p w14:paraId="71E24D0F" w14:textId="28414A6B" w:rsidR="00A207D1" w:rsidRDefault="00532794" w:rsidP="00532794">
      <w:pPr>
        <w:spacing w:line="300" w:lineRule="exact"/>
        <w:ind w:right="0"/>
        <w:rPr>
          <w:rFonts w:cs="Arial"/>
          <w:sz w:val="20"/>
          <w:szCs w:val="20"/>
        </w:rPr>
      </w:pPr>
      <w:r w:rsidRPr="001874EB">
        <w:rPr>
          <w:rFonts w:cs="Arial"/>
          <w:sz w:val="20"/>
          <w:szCs w:val="20"/>
        </w:rPr>
        <w:t>(ii) nel numero delle pagine stabilito non verranno in ogni caso computati l’indice</w:t>
      </w:r>
      <w:r w:rsidR="0087231B">
        <w:rPr>
          <w:rFonts w:cs="Arial"/>
          <w:sz w:val="20"/>
          <w:szCs w:val="20"/>
        </w:rPr>
        <w:t xml:space="preserve"> e</w:t>
      </w:r>
      <w:r w:rsidRPr="001874EB">
        <w:rPr>
          <w:rFonts w:cs="Arial"/>
          <w:sz w:val="20"/>
          <w:szCs w:val="20"/>
        </w:rPr>
        <w:t xml:space="preserve"> l’eventuale copertina</w:t>
      </w:r>
      <w:r w:rsidR="0087231B">
        <w:rPr>
          <w:rFonts w:cs="Arial"/>
          <w:sz w:val="20"/>
          <w:szCs w:val="20"/>
        </w:rPr>
        <w:t>.</w:t>
      </w:r>
    </w:p>
    <w:p w14:paraId="259763F3" w14:textId="77777777" w:rsidR="0087231B" w:rsidRPr="001874EB" w:rsidRDefault="0087231B" w:rsidP="00532794">
      <w:pPr>
        <w:spacing w:line="300" w:lineRule="exact"/>
        <w:ind w:right="0"/>
        <w:rPr>
          <w:rFonts w:cs="Arial"/>
          <w:sz w:val="20"/>
          <w:szCs w:val="20"/>
        </w:rPr>
      </w:pPr>
    </w:p>
    <w:p w14:paraId="121E433C" w14:textId="10181568" w:rsidR="00C811E3" w:rsidRPr="001874EB" w:rsidRDefault="00C811E3" w:rsidP="00C811E3">
      <w:pPr>
        <w:spacing w:line="300" w:lineRule="exact"/>
        <w:ind w:right="0"/>
        <w:rPr>
          <w:rFonts w:cs="Arial"/>
          <w:sz w:val="20"/>
          <w:szCs w:val="20"/>
        </w:rPr>
      </w:pPr>
      <w:r w:rsidRPr="001874EB">
        <w:rPr>
          <w:rFonts w:cs="Arial"/>
          <w:sz w:val="20"/>
          <w:szCs w:val="20"/>
        </w:rPr>
        <w:t>Nel caso in cui</w:t>
      </w:r>
      <w:r>
        <w:rPr>
          <w:rFonts w:cs="Arial"/>
          <w:sz w:val="20"/>
          <w:szCs w:val="20"/>
        </w:rPr>
        <w:t xml:space="preserve"> </w:t>
      </w:r>
      <w:r w:rsidRPr="001874EB">
        <w:rPr>
          <w:rFonts w:cs="Arial"/>
          <w:sz w:val="20"/>
          <w:szCs w:val="20"/>
        </w:rPr>
        <w:t>il Concorrente produca documentazione aggiuntiva, quest’ultima non sarà sottoposta a valutazione</w:t>
      </w:r>
      <w:r>
        <w:rPr>
          <w:rFonts w:cs="Arial"/>
          <w:sz w:val="20"/>
          <w:szCs w:val="20"/>
        </w:rPr>
        <w:t>.</w:t>
      </w:r>
    </w:p>
    <w:p w14:paraId="37A5D45C" w14:textId="77777777" w:rsidR="00532794" w:rsidRDefault="00532794">
      <w:pPr>
        <w:ind w:right="0"/>
        <w:jc w:val="left"/>
        <w:rPr>
          <w:rFonts w:cs="Arial"/>
          <w:b/>
          <w:bCs/>
          <w:iCs/>
          <w:color w:val="0077CF"/>
          <w:sz w:val="24"/>
          <w:lang w:bidi="ar-SA"/>
        </w:rPr>
      </w:pPr>
      <w:r>
        <w:br w:type="page"/>
      </w:r>
    </w:p>
    <w:p w14:paraId="13272E21" w14:textId="6403911F" w:rsidR="008A734B" w:rsidRDefault="00532794" w:rsidP="00532794">
      <w:pPr>
        <w:pStyle w:val="Titolo2"/>
        <w:ind w:left="357" w:hanging="357"/>
      </w:pPr>
      <w:bookmarkStart w:id="27" w:name="_Toc18802975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>
        <w:lastRenderedPageBreak/>
        <w:t>SCHEMA DI RISPOSTA</w:t>
      </w:r>
      <w:bookmarkEnd w:id="27"/>
    </w:p>
    <w:p w14:paraId="6CDE829D" w14:textId="0D99964A" w:rsidR="00532794" w:rsidRDefault="00254345" w:rsidP="00532794">
      <w:pPr>
        <w:spacing w:line="300" w:lineRule="exact"/>
        <w:ind w:right="0"/>
        <w:rPr>
          <w:rFonts w:cs="Arial"/>
          <w:b/>
          <w:caps/>
          <w:sz w:val="20"/>
          <w:szCs w:val="20"/>
        </w:rPr>
      </w:pPr>
      <w:r w:rsidRPr="00254345">
        <w:rPr>
          <w:rFonts w:cs="Arial"/>
          <w:b/>
          <w:caps/>
          <w:sz w:val="20"/>
          <w:szCs w:val="20"/>
        </w:rPr>
        <w:t>GARA A PROCEDURA APERTA PER L’AFFIDAMENTO DI UN ACCORDO QUADRO AVENTE AD OGGETTO LA FORNITURA, MESSA IN ESERCIZIO E MANUTENZIONE DI CENTRALI TELEFONICHE E DI PRODOTTI E SERVIZI CONNESSI – ID 2857</w:t>
      </w:r>
    </w:p>
    <w:p w14:paraId="77829268" w14:textId="77777777" w:rsidR="00254345" w:rsidRDefault="00254345" w:rsidP="00532794">
      <w:pPr>
        <w:spacing w:line="300" w:lineRule="exact"/>
        <w:ind w:right="0"/>
        <w:rPr>
          <w:rFonts w:cs="Arial"/>
          <w:b/>
          <w:caps/>
          <w:sz w:val="20"/>
          <w:szCs w:val="20"/>
        </w:rPr>
      </w:pPr>
    </w:p>
    <w:p w14:paraId="152E0C79" w14:textId="35C468C9" w:rsidR="00254345" w:rsidRPr="00532794" w:rsidRDefault="00254345" w:rsidP="00532794">
      <w:pPr>
        <w:spacing w:line="300" w:lineRule="exact"/>
        <w:ind w:right="0"/>
        <w:rPr>
          <w:rFonts w:cs="Arial"/>
          <w:b/>
          <w:sz w:val="20"/>
          <w:szCs w:val="20"/>
        </w:rPr>
      </w:pPr>
      <w:r w:rsidRPr="00254345">
        <w:rPr>
          <w:rFonts w:cs="Arial"/>
          <w:b/>
          <w:sz w:val="20"/>
          <w:szCs w:val="20"/>
        </w:rPr>
        <w:t>Concorrente ___________&lt;inserire ragione sociale/indicazione del RTI/Consorzio&gt;</w:t>
      </w:r>
    </w:p>
    <w:p w14:paraId="6A57DE7E" w14:textId="1A03A2B2" w:rsidR="00532794" w:rsidRPr="00532794" w:rsidRDefault="00532794" w:rsidP="00532794">
      <w:pPr>
        <w:spacing w:line="300" w:lineRule="exact"/>
        <w:ind w:right="0"/>
        <w:jc w:val="left"/>
        <w:rPr>
          <w:rFonts w:cs="Arial"/>
          <w:b/>
          <w:sz w:val="20"/>
          <w:szCs w:val="20"/>
        </w:rPr>
      </w:pPr>
    </w:p>
    <w:p w14:paraId="3C0BB020" w14:textId="12F01388" w:rsidR="00567E08" w:rsidRPr="00567E08" w:rsidRDefault="00567E08" w:rsidP="00567E08">
      <w:pPr>
        <w:rPr>
          <w:rFonts w:ascii="Calibri" w:hAnsi="Calibri"/>
          <w:b/>
          <w:bCs/>
          <w:i/>
          <w:u w:val="single"/>
        </w:rPr>
      </w:pPr>
      <w:r w:rsidRPr="00567E08">
        <w:rPr>
          <w:rFonts w:ascii="Calibri" w:hAnsi="Calibri"/>
          <w:b/>
          <w:bCs/>
          <w:i/>
          <w:u w:val="single"/>
        </w:rPr>
        <w:t xml:space="preserve">N.B. &lt;le seguenti sezioni devono essere ripetute per ciascun </w:t>
      </w:r>
      <w:proofErr w:type="gramStart"/>
      <w:r w:rsidRPr="00567E08">
        <w:rPr>
          <w:rFonts w:ascii="Calibri" w:hAnsi="Calibri"/>
          <w:b/>
          <w:bCs/>
          <w:i/>
          <w:u w:val="single"/>
        </w:rPr>
        <w:t>brand</w:t>
      </w:r>
      <w:proofErr w:type="gramEnd"/>
      <w:r w:rsidRPr="00567E08">
        <w:rPr>
          <w:rFonts w:ascii="Calibri" w:hAnsi="Calibri"/>
          <w:b/>
          <w:bCs/>
          <w:i/>
          <w:u w:val="single"/>
        </w:rPr>
        <w:t xml:space="preserve"> offerto&gt;</w:t>
      </w:r>
    </w:p>
    <w:p w14:paraId="27709C6F" w14:textId="77777777" w:rsidR="00567E08" w:rsidRDefault="00567E08" w:rsidP="00F32F2E"/>
    <w:p w14:paraId="262E1BE0" w14:textId="690CE1DD" w:rsidR="00567E08" w:rsidRPr="00567E08" w:rsidRDefault="00567E08" w:rsidP="00567E08">
      <w:pPr>
        <w:pStyle w:val="Titolo3"/>
        <w:ind w:left="680" w:hanging="680"/>
        <w:rPr>
          <w:bCs/>
        </w:rPr>
      </w:pPr>
      <w:r w:rsidRPr="00567E08">
        <w:rPr>
          <w:bCs/>
        </w:rPr>
        <w:t xml:space="preserve">SEZIONE 1 - CRITERIO </w:t>
      </w:r>
      <w:r>
        <w:rPr>
          <w:bCs/>
        </w:rPr>
        <w:t>3</w:t>
      </w:r>
      <w:r w:rsidRPr="00567E08">
        <w:rPr>
          <w:bCs/>
        </w:rPr>
        <w:t>.1</w:t>
      </w:r>
    </w:p>
    <w:p w14:paraId="51F03A23" w14:textId="562C71B3" w:rsidR="00567E08" w:rsidRPr="00567E08" w:rsidRDefault="00567E08" w:rsidP="00567E08">
      <w:pPr>
        <w:pStyle w:val="Corpodeltesto3"/>
        <w:spacing w:line="300" w:lineRule="exact"/>
        <w:contextualSpacing/>
        <w:rPr>
          <w:rFonts w:cs="Arial"/>
          <w:sz w:val="20"/>
        </w:rPr>
      </w:pPr>
      <w:r w:rsidRPr="00567E08">
        <w:rPr>
          <w:rFonts w:cs="Arial"/>
          <w:sz w:val="20"/>
        </w:rPr>
        <w:t xml:space="preserve">(declinare il paragrafo in linea con le indicazioni previste per il criterio di valutazione </w:t>
      </w:r>
      <w:r>
        <w:rPr>
          <w:rFonts w:cs="Arial"/>
          <w:sz w:val="20"/>
        </w:rPr>
        <w:t>3</w:t>
      </w:r>
      <w:r w:rsidRPr="00567E08">
        <w:rPr>
          <w:rFonts w:cs="Arial"/>
          <w:sz w:val="20"/>
        </w:rPr>
        <w:t>.1 descritto nel paragrafo 17.1 del Capitolato d’oneri)</w:t>
      </w:r>
    </w:p>
    <w:p w14:paraId="07F341C9" w14:textId="77777777" w:rsidR="00567E08" w:rsidRDefault="00567E08" w:rsidP="00F32F2E"/>
    <w:p w14:paraId="1A2F732B" w14:textId="2DC7F084" w:rsidR="00567E08" w:rsidRPr="00567E08" w:rsidRDefault="00567E08" w:rsidP="00567E08">
      <w:pPr>
        <w:pStyle w:val="Titolo3"/>
        <w:ind w:left="680" w:hanging="680"/>
        <w:rPr>
          <w:bCs/>
        </w:rPr>
      </w:pPr>
      <w:r w:rsidRPr="00567E08">
        <w:rPr>
          <w:bCs/>
        </w:rPr>
        <w:t xml:space="preserve">SEZIONE 2 - CRITERIO </w:t>
      </w:r>
      <w:r>
        <w:rPr>
          <w:bCs/>
        </w:rPr>
        <w:t>3</w:t>
      </w:r>
      <w:r w:rsidRPr="00567E08">
        <w:rPr>
          <w:bCs/>
        </w:rPr>
        <w:t>.2</w:t>
      </w:r>
    </w:p>
    <w:p w14:paraId="29620679" w14:textId="24B05CF8" w:rsidR="00567E08" w:rsidRPr="00567E08" w:rsidRDefault="00567E08" w:rsidP="00567E08">
      <w:pPr>
        <w:pStyle w:val="Corpodeltesto3"/>
        <w:spacing w:line="300" w:lineRule="exact"/>
        <w:contextualSpacing/>
        <w:rPr>
          <w:rFonts w:cs="Arial"/>
          <w:sz w:val="20"/>
        </w:rPr>
      </w:pPr>
      <w:r w:rsidRPr="00567E08">
        <w:rPr>
          <w:rFonts w:cs="Arial"/>
          <w:sz w:val="20"/>
        </w:rPr>
        <w:t xml:space="preserve">(declinare il paragrafo in linea con le indicazioni previste per il criterio di valutazione </w:t>
      </w:r>
      <w:r>
        <w:rPr>
          <w:rFonts w:cs="Arial"/>
          <w:sz w:val="20"/>
        </w:rPr>
        <w:t>3</w:t>
      </w:r>
      <w:r w:rsidRPr="00567E08">
        <w:rPr>
          <w:rFonts w:cs="Arial"/>
          <w:sz w:val="20"/>
        </w:rPr>
        <w:t>.2 descritto nel paragrafo 17.1 del Capitolato d’oneri)</w:t>
      </w:r>
    </w:p>
    <w:p w14:paraId="309F1F3C" w14:textId="77777777" w:rsidR="00567E08" w:rsidRDefault="00567E08" w:rsidP="00567E08">
      <w:pPr>
        <w:pStyle w:val="Corpodeltesto3"/>
        <w:rPr>
          <w:rFonts w:ascii="Calibri" w:hAnsi="Calibri"/>
          <w:i/>
          <w:szCs w:val="24"/>
        </w:rPr>
      </w:pPr>
    </w:p>
    <w:p w14:paraId="637DFB04" w14:textId="4A5CA896" w:rsidR="00567E08" w:rsidRPr="00567E08" w:rsidRDefault="00567E08" w:rsidP="00567E08">
      <w:pPr>
        <w:pStyle w:val="Titolo3"/>
        <w:ind w:left="680" w:hanging="680"/>
        <w:rPr>
          <w:bCs/>
        </w:rPr>
      </w:pPr>
      <w:r w:rsidRPr="00567E08">
        <w:rPr>
          <w:bCs/>
        </w:rPr>
        <w:t xml:space="preserve">SEZIONE 3 - CRITERIO </w:t>
      </w:r>
      <w:r>
        <w:rPr>
          <w:bCs/>
        </w:rPr>
        <w:t>3.3</w:t>
      </w:r>
    </w:p>
    <w:p w14:paraId="7313A776" w14:textId="5EDD0E93" w:rsidR="00567E08" w:rsidRPr="00567E08" w:rsidRDefault="00567E08" w:rsidP="00567E08">
      <w:pPr>
        <w:pStyle w:val="Corpodeltesto3"/>
        <w:spacing w:line="300" w:lineRule="exact"/>
        <w:contextualSpacing/>
        <w:rPr>
          <w:rFonts w:cs="Arial"/>
          <w:sz w:val="20"/>
        </w:rPr>
      </w:pPr>
      <w:r w:rsidRPr="00567E08">
        <w:rPr>
          <w:rFonts w:cs="Arial"/>
          <w:sz w:val="20"/>
        </w:rPr>
        <w:t xml:space="preserve">(declinare il paragrafo in linea con le indicazioni previste per il criterio di valutazione </w:t>
      </w:r>
      <w:r>
        <w:rPr>
          <w:rFonts w:cs="Arial"/>
          <w:sz w:val="20"/>
        </w:rPr>
        <w:t>3.3</w:t>
      </w:r>
      <w:r w:rsidRPr="00567E08">
        <w:rPr>
          <w:rFonts w:cs="Arial"/>
          <w:sz w:val="20"/>
        </w:rPr>
        <w:t xml:space="preserve"> descritto nel paragrafo 17.1 del Capitolato d’oneri)</w:t>
      </w:r>
    </w:p>
    <w:p w14:paraId="540C3FFE" w14:textId="77777777" w:rsidR="00567E08" w:rsidRDefault="00567E08" w:rsidP="00567E08">
      <w:pPr>
        <w:pStyle w:val="Corpodeltesto3"/>
        <w:rPr>
          <w:rFonts w:ascii="Calibri" w:hAnsi="Calibri"/>
          <w:i/>
          <w:szCs w:val="24"/>
        </w:rPr>
      </w:pPr>
    </w:p>
    <w:p w14:paraId="74FFE34A" w14:textId="77777777" w:rsidR="00567E08" w:rsidRDefault="00567E08" w:rsidP="00567E08">
      <w:pPr>
        <w:pStyle w:val="Titolo1sottoluneato"/>
        <w:tabs>
          <w:tab w:val="clear" w:pos="1800"/>
        </w:tabs>
        <w:ind w:left="0" w:firstLine="0"/>
      </w:pPr>
    </w:p>
    <w:p w14:paraId="39C95473" w14:textId="77777777" w:rsidR="00532794" w:rsidRPr="004977C4" w:rsidRDefault="00532794" w:rsidP="00532794">
      <w:pPr>
        <w:spacing w:after="120" w:line="280" w:lineRule="atLeast"/>
        <w:contextualSpacing/>
        <w:rPr>
          <w:rFonts w:ascii="Calibri" w:hAnsi="Calibri"/>
          <w:szCs w:val="20"/>
        </w:rPr>
      </w:pPr>
    </w:p>
    <w:sectPr w:rsidR="00532794" w:rsidRPr="004977C4" w:rsidSect="00D8119A">
      <w:headerReference w:type="default" r:id="rId12"/>
      <w:footerReference w:type="default" r:id="rId13"/>
      <w:headerReference w:type="first" r:id="rId14"/>
      <w:pgSz w:w="12240" w:h="15840" w:code="1"/>
      <w:pgMar w:top="1701" w:right="1134" w:bottom="1701" w:left="1134" w:header="102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45CC0" w14:textId="77777777" w:rsidR="00E83D70" w:rsidRDefault="00E83D70">
      <w:r>
        <w:separator/>
      </w:r>
    </w:p>
    <w:p w14:paraId="6CE70D16" w14:textId="77777777" w:rsidR="00E83D70" w:rsidRDefault="00E83D70"/>
  </w:endnote>
  <w:endnote w:type="continuationSeparator" w:id="0">
    <w:p w14:paraId="20F46766" w14:textId="77777777" w:rsidR="00E83D70" w:rsidRDefault="00E83D70">
      <w:r>
        <w:continuationSeparator/>
      </w:r>
    </w:p>
    <w:p w14:paraId="5B2F716B" w14:textId="77777777" w:rsidR="00E83D70" w:rsidRDefault="00E83D70"/>
  </w:endnote>
  <w:endnote w:type="continuationNotice" w:id="1">
    <w:p w14:paraId="3042D839" w14:textId="77777777" w:rsidR="00E83D70" w:rsidRDefault="00E83D70"/>
    <w:p w14:paraId="0F6DDC06" w14:textId="77777777" w:rsidR="00E83D70" w:rsidRDefault="00E83D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C6E0F" w14:textId="77777777" w:rsidR="00297413" w:rsidRPr="00297413" w:rsidRDefault="00297413" w:rsidP="00297413">
    <w:pPr>
      <w:pStyle w:val="Pidipagina"/>
      <w:widowControl w:val="0"/>
      <w:tabs>
        <w:tab w:val="clear" w:pos="4819"/>
        <w:tab w:val="center" w:pos="8647"/>
      </w:tabs>
      <w:autoSpaceDE w:val="0"/>
      <w:autoSpaceDN w:val="0"/>
      <w:adjustRightInd w:val="0"/>
      <w:rPr>
        <w:ins w:id="29" w:author="Autore"/>
        <w:rFonts w:cs="Arial"/>
        <w:sz w:val="16"/>
        <w:szCs w:val="16"/>
      </w:rPr>
    </w:pPr>
    <w:ins w:id="30" w:author="Autore">
      <w:r w:rsidRPr="00297413">
        <w:rPr>
          <w:rFonts w:cs="Arial"/>
          <w:sz w:val="16"/>
          <w:szCs w:val="16"/>
        </w:rPr>
        <w:t>Moduli di dichiarazione - Gara a procedura aperta per l’affidamento di un accordo quadro avente ad oggetto la fornitura, messa in esercizio e manutenzione di centrali telefoniche e di prodotti, e servizi connessi per le pubbliche amministrazioni – ID 2857.</w:t>
      </w:r>
    </w:ins>
  </w:p>
  <w:p w14:paraId="377B7E7F" w14:textId="6667F0E6" w:rsidR="00E71D30" w:rsidRPr="00F32F2E" w:rsidDel="00297413" w:rsidRDefault="001874EB" w:rsidP="00F32F2E">
    <w:pPr>
      <w:pStyle w:val="CLASSIFICAZIONEFOOTER1110"/>
      <w:spacing w:after="0"/>
      <w:rPr>
        <w:del w:id="31" w:author="Autore"/>
        <w:rFonts w:cs="Arial"/>
        <w:sz w:val="16"/>
        <w:szCs w:val="16"/>
      </w:rPr>
    </w:pPr>
    <w:del w:id="32" w:author="Autore">
      <w:r w:rsidRPr="00F32F2E" w:rsidDel="00297413">
        <w:rPr>
          <w:rFonts w:ascii="Arial" w:hAnsi="Arial" w:cs="Arial"/>
          <w:sz w:val="16"/>
          <w:szCs w:val="16"/>
        </w:rPr>
        <w:delText xml:space="preserve">Allegato 5 </w:delText>
      </w:r>
      <w:r w:rsidR="00346D2B" w:rsidRPr="00F32F2E" w:rsidDel="00297413">
        <w:rPr>
          <w:rFonts w:ascii="Arial" w:hAnsi="Arial" w:cs="Arial"/>
          <w:sz w:val="16"/>
          <w:szCs w:val="16"/>
        </w:rPr>
        <w:delText>-</w:delText>
      </w:r>
      <w:r w:rsidRPr="00F32F2E" w:rsidDel="00297413">
        <w:rPr>
          <w:rFonts w:ascii="Arial" w:hAnsi="Arial" w:cs="Arial"/>
          <w:sz w:val="16"/>
          <w:szCs w:val="16"/>
        </w:rPr>
        <w:delText xml:space="preserve"> </w:delText>
      </w:r>
      <w:r w:rsidR="004E30EB" w:rsidRPr="00F32F2E" w:rsidDel="00297413">
        <w:rPr>
          <w:rFonts w:ascii="Arial" w:hAnsi="Arial" w:cs="Arial"/>
          <w:sz w:val="16"/>
          <w:szCs w:val="16"/>
        </w:rPr>
        <w:delText>Schema di R</w:delText>
      </w:r>
      <w:r w:rsidRPr="00F32F2E" w:rsidDel="00297413">
        <w:rPr>
          <w:rFonts w:ascii="Arial" w:hAnsi="Arial" w:cs="Arial"/>
          <w:sz w:val="16"/>
          <w:szCs w:val="16"/>
        </w:rPr>
        <w:delText xml:space="preserve">elazione </w:delText>
      </w:r>
      <w:r w:rsidR="004E30EB" w:rsidRPr="00F32F2E" w:rsidDel="00297413">
        <w:rPr>
          <w:rFonts w:ascii="Arial" w:hAnsi="Arial" w:cs="Arial"/>
          <w:sz w:val="16"/>
          <w:szCs w:val="16"/>
        </w:rPr>
        <w:delText>tecnica</w:delText>
      </w:r>
    </w:del>
  </w:p>
  <w:p w14:paraId="0ECEFE36" w14:textId="74D6F248" w:rsidR="00575884" w:rsidRPr="00B31D74" w:rsidDel="00297413" w:rsidRDefault="00575884" w:rsidP="00575884">
    <w:pPr>
      <w:pStyle w:val="Pidipagina"/>
      <w:widowControl w:val="0"/>
      <w:tabs>
        <w:tab w:val="clear" w:pos="4819"/>
        <w:tab w:val="center" w:pos="9356"/>
      </w:tabs>
      <w:autoSpaceDE w:val="0"/>
      <w:autoSpaceDN w:val="0"/>
      <w:adjustRightInd w:val="0"/>
      <w:ind w:right="332"/>
      <w:rPr>
        <w:del w:id="33" w:author="Autore"/>
        <w:rFonts w:cs="Arial"/>
        <w:color w:val="0077CF"/>
        <w:kern w:val="2"/>
        <w:sz w:val="16"/>
        <w:szCs w:val="16"/>
        <w:lang w:bidi="ar-SA"/>
      </w:rPr>
    </w:pPr>
    <w:del w:id="34" w:author="Autore">
      <w:r w:rsidRPr="00F21B93" w:rsidDel="00297413">
        <w:rPr>
          <w:rFonts w:cs="Arial"/>
          <w:sz w:val="16"/>
          <w:szCs w:val="16"/>
        </w:rPr>
        <w:delText xml:space="preserve">Gara a procedura aperta ai sensi del Codice, per </w:delText>
      </w:r>
      <w:r w:rsidRPr="00C77672" w:rsidDel="00297413">
        <w:rPr>
          <w:rFonts w:cs="Arial"/>
          <w:sz w:val="16"/>
          <w:szCs w:val="16"/>
        </w:rPr>
        <w:delText xml:space="preserve">l’affidamento di un </w:delText>
      </w:r>
      <w:r w:rsidDel="00297413">
        <w:rPr>
          <w:rFonts w:cs="Arial"/>
          <w:sz w:val="16"/>
          <w:szCs w:val="16"/>
        </w:rPr>
        <w:delText>A</w:delText>
      </w:r>
      <w:r w:rsidRPr="00C77672" w:rsidDel="00297413">
        <w:rPr>
          <w:rFonts w:cs="Arial"/>
          <w:sz w:val="16"/>
          <w:szCs w:val="16"/>
        </w:rPr>
        <w:delText xml:space="preserve">ccordo </w:delText>
      </w:r>
      <w:r w:rsidDel="00297413">
        <w:rPr>
          <w:rFonts w:cs="Arial"/>
          <w:sz w:val="16"/>
          <w:szCs w:val="16"/>
        </w:rPr>
        <w:delText>Q</w:delText>
      </w:r>
      <w:r w:rsidRPr="00C77672" w:rsidDel="00297413">
        <w:rPr>
          <w:rFonts w:cs="Arial"/>
          <w:sz w:val="16"/>
          <w:szCs w:val="16"/>
        </w:rPr>
        <w:delText xml:space="preserve">uadro avente ad oggetto la fornitura, messa in esercizio e manutenzione di centrali telefoniche e di prodotti e servizi connessi </w:delText>
      </w:r>
      <w:r w:rsidRPr="00F21B93" w:rsidDel="00297413">
        <w:rPr>
          <w:rFonts w:cs="Arial"/>
          <w:sz w:val="16"/>
          <w:szCs w:val="16"/>
        </w:rPr>
        <w:delText>per le Pubbliche Amministrazioni</w:delText>
      </w:r>
      <w:r w:rsidDel="00297413">
        <w:rPr>
          <w:rFonts w:cs="Arial"/>
          <w:sz w:val="16"/>
          <w:szCs w:val="16"/>
        </w:rPr>
        <w:delText xml:space="preserve"> – ID 2857</w:delText>
      </w:r>
    </w:del>
  </w:p>
  <w:p w14:paraId="4A3A06A5" w14:textId="76E0F6E4" w:rsidR="004C16CD" w:rsidRPr="00B31D74" w:rsidRDefault="00E71D30" w:rsidP="00B31D74">
    <w:pPr>
      <w:pStyle w:val="Pidipagina"/>
      <w:widowControl w:val="0"/>
      <w:tabs>
        <w:tab w:val="clear" w:pos="4819"/>
        <w:tab w:val="center" w:pos="8647"/>
      </w:tabs>
      <w:autoSpaceDE w:val="0"/>
      <w:autoSpaceDN w:val="0"/>
      <w:adjustRightInd w:val="0"/>
      <w:ind w:right="0"/>
      <w:rPr>
        <w:b/>
        <w:bCs/>
        <w:sz w:val="16"/>
        <w:szCs w:val="16"/>
      </w:rPr>
    </w:pPr>
    <w:del w:id="35" w:author="Autore">
      <w:r w:rsidRPr="00F32F2E" w:rsidDel="00297413">
        <w:rPr>
          <w:rFonts w:cs="Arial"/>
          <w:kern w:val="2"/>
          <w:sz w:val="16"/>
          <w:szCs w:val="16"/>
        </w:rPr>
        <w:delText>Classificazione Consip</w:delText>
      </w:r>
      <w:r w:rsidR="00F32F2E" w:rsidRPr="00F32F2E" w:rsidDel="00297413">
        <w:rPr>
          <w:rFonts w:cs="Arial"/>
          <w:kern w:val="2"/>
          <w:sz w:val="16"/>
          <w:szCs w:val="16"/>
        </w:rPr>
        <w:delText>: Ambito Pubblico</w:delText>
      </w:r>
    </w:del>
    <w:r w:rsidRPr="00B31D74">
      <w:rPr>
        <w:rStyle w:val="Numeropagina"/>
        <w:b/>
        <w:color w:val="0077CF"/>
        <w:sz w:val="16"/>
        <w:szCs w:val="16"/>
      </w:rPr>
      <w:tab/>
    </w:r>
    <w:r w:rsidRPr="00E14408">
      <w:rPr>
        <w:rStyle w:val="Numeropagina"/>
        <w:sz w:val="16"/>
        <w:szCs w:val="16"/>
        <w:rPrChange w:id="36" w:author="Autore">
          <w:rPr>
            <w:rStyle w:val="Numeropagina"/>
            <w:b/>
            <w:bCs/>
            <w:color w:val="0077CF"/>
            <w:sz w:val="16"/>
            <w:szCs w:val="16"/>
          </w:rPr>
        </w:rPrChange>
      </w:rPr>
      <w:fldChar w:fldCharType="begin"/>
    </w:r>
    <w:r w:rsidRPr="00E14408">
      <w:rPr>
        <w:rStyle w:val="Numeropagina"/>
        <w:sz w:val="16"/>
        <w:szCs w:val="16"/>
        <w:rPrChange w:id="37" w:author="Autore">
          <w:rPr>
            <w:rStyle w:val="Numeropagina"/>
            <w:b/>
            <w:color w:val="0077CF"/>
            <w:sz w:val="16"/>
            <w:szCs w:val="16"/>
          </w:rPr>
        </w:rPrChange>
      </w:rPr>
      <w:instrText>PAGE  \* Arabic  \* MERGEFORMAT</w:instrText>
    </w:r>
    <w:r w:rsidRPr="00E14408">
      <w:rPr>
        <w:rStyle w:val="Numeropagina"/>
        <w:sz w:val="16"/>
        <w:szCs w:val="16"/>
        <w:rPrChange w:id="38" w:author="Autore">
          <w:rPr>
            <w:rStyle w:val="Numeropagina"/>
            <w:b/>
            <w:bCs/>
            <w:color w:val="0077CF"/>
            <w:sz w:val="16"/>
            <w:szCs w:val="16"/>
          </w:rPr>
        </w:rPrChange>
      </w:rPr>
      <w:fldChar w:fldCharType="separate"/>
    </w:r>
    <w:r w:rsidRPr="00E14408">
      <w:rPr>
        <w:rStyle w:val="Numeropagina"/>
        <w:sz w:val="16"/>
        <w:szCs w:val="16"/>
        <w:rPrChange w:id="39" w:author="Autore">
          <w:rPr>
            <w:rStyle w:val="Numeropagina"/>
            <w:b/>
            <w:bCs/>
            <w:color w:val="0077CF"/>
            <w:sz w:val="16"/>
            <w:szCs w:val="16"/>
          </w:rPr>
        </w:rPrChange>
      </w:rPr>
      <w:t>2</w:t>
    </w:r>
    <w:r w:rsidRPr="00E14408">
      <w:rPr>
        <w:rStyle w:val="Numeropagina"/>
        <w:sz w:val="16"/>
        <w:szCs w:val="16"/>
        <w:rPrChange w:id="40" w:author="Autore">
          <w:rPr>
            <w:rStyle w:val="Numeropagina"/>
            <w:b/>
            <w:bCs/>
            <w:color w:val="0077CF"/>
            <w:sz w:val="16"/>
            <w:szCs w:val="16"/>
          </w:rPr>
        </w:rPrChange>
      </w:rPr>
      <w:fldChar w:fldCharType="end"/>
    </w:r>
    <w:r w:rsidRPr="00E14408">
      <w:rPr>
        <w:rStyle w:val="Numeropagina"/>
        <w:sz w:val="16"/>
        <w:szCs w:val="16"/>
        <w:rPrChange w:id="41" w:author="Autore">
          <w:rPr>
            <w:rStyle w:val="Numeropagina"/>
            <w:b/>
            <w:color w:val="0077CF"/>
            <w:sz w:val="16"/>
            <w:szCs w:val="16"/>
          </w:rPr>
        </w:rPrChange>
      </w:rPr>
      <w:t xml:space="preserve"> di </w:t>
    </w:r>
    <w:r w:rsidRPr="00E14408">
      <w:rPr>
        <w:rStyle w:val="Numeropagina"/>
        <w:sz w:val="16"/>
        <w:szCs w:val="16"/>
        <w:rPrChange w:id="42" w:author="Autore">
          <w:rPr>
            <w:rStyle w:val="Numeropagina"/>
            <w:b/>
            <w:bCs/>
            <w:color w:val="0077CF"/>
            <w:sz w:val="16"/>
            <w:szCs w:val="16"/>
          </w:rPr>
        </w:rPrChange>
      </w:rPr>
      <w:fldChar w:fldCharType="begin"/>
    </w:r>
    <w:r w:rsidRPr="00E14408">
      <w:rPr>
        <w:rStyle w:val="Numeropagina"/>
        <w:sz w:val="16"/>
        <w:szCs w:val="16"/>
        <w:rPrChange w:id="43" w:author="Autore">
          <w:rPr>
            <w:rStyle w:val="Numeropagina"/>
            <w:b/>
            <w:color w:val="0077CF"/>
            <w:sz w:val="16"/>
            <w:szCs w:val="16"/>
          </w:rPr>
        </w:rPrChange>
      </w:rPr>
      <w:instrText>NUMPAGES  \* Arabic  \* MERGEFORMAT</w:instrText>
    </w:r>
    <w:r w:rsidRPr="00E14408">
      <w:rPr>
        <w:rStyle w:val="Numeropagina"/>
        <w:sz w:val="16"/>
        <w:szCs w:val="16"/>
        <w:rPrChange w:id="44" w:author="Autore">
          <w:rPr>
            <w:rStyle w:val="Numeropagina"/>
            <w:b/>
            <w:bCs/>
            <w:color w:val="0077CF"/>
            <w:sz w:val="16"/>
            <w:szCs w:val="16"/>
          </w:rPr>
        </w:rPrChange>
      </w:rPr>
      <w:fldChar w:fldCharType="separate"/>
    </w:r>
    <w:r w:rsidRPr="00E14408">
      <w:rPr>
        <w:rStyle w:val="Numeropagina"/>
        <w:sz w:val="16"/>
        <w:szCs w:val="16"/>
        <w:rPrChange w:id="45" w:author="Autore">
          <w:rPr>
            <w:rStyle w:val="Numeropagina"/>
            <w:b/>
            <w:bCs/>
            <w:color w:val="0077CF"/>
            <w:sz w:val="16"/>
            <w:szCs w:val="16"/>
          </w:rPr>
        </w:rPrChange>
      </w:rPr>
      <w:t>5</w:t>
    </w:r>
    <w:r w:rsidRPr="00E14408">
      <w:rPr>
        <w:rStyle w:val="Numeropagina"/>
        <w:sz w:val="16"/>
        <w:szCs w:val="16"/>
        <w:rPrChange w:id="46" w:author="Autore">
          <w:rPr>
            <w:rStyle w:val="Numeropagina"/>
            <w:b/>
            <w:bCs/>
            <w:color w:val="0077CF"/>
            <w:sz w:val="16"/>
            <w:szCs w:val="16"/>
          </w:rPr>
        </w:rPrChange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DFF8D" w14:textId="77777777" w:rsidR="00E83D70" w:rsidRDefault="00E83D70">
      <w:r>
        <w:separator/>
      </w:r>
    </w:p>
    <w:p w14:paraId="6E018C9A" w14:textId="77777777" w:rsidR="00E83D70" w:rsidRDefault="00E83D70"/>
  </w:footnote>
  <w:footnote w:type="continuationSeparator" w:id="0">
    <w:p w14:paraId="46A516FD" w14:textId="77777777" w:rsidR="00E83D70" w:rsidRDefault="00E83D70">
      <w:r>
        <w:continuationSeparator/>
      </w:r>
    </w:p>
    <w:p w14:paraId="466FB28A" w14:textId="77777777" w:rsidR="00E83D70" w:rsidRDefault="00E83D70"/>
  </w:footnote>
  <w:footnote w:type="continuationNotice" w:id="1">
    <w:p w14:paraId="020874D3" w14:textId="77777777" w:rsidR="00E83D70" w:rsidRDefault="00E83D70"/>
    <w:p w14:paraId="19766B31" w14:textId="77777777" w:rsidR="00E83D70" w:rsidRDefault="00E83D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54C64" w14:textId="62C22F0F" w:rsidR="004C16CD" w:rsidRDefault="001D796B" w:rsidP="00270D48">
    <w:pPr>
      <w:pStyle w:val="Intestazione"/>
    </w:pPr>
    <w:del w:id="28" w:author="Autore">
      <w:r w:rsidRPr="0005165F" w:rsidDel="00297413">
        <w:rPr>
          <w:noProof/>
          <w:color w:val="004288"/>
          <w:sz w:val="18"/>
          <w:szCs w:val="18"/>
        </w:rPr>
        <w:drawing>
          <wp:anchor distT="0" distB="0" distL="114300" distR="114300" simplePos="0" relativeHeight="251658241" behindDoc="0" locked="0" layoutInCell="1" allowOverlap="1" wp14:anchorId="193CE38F" wp14:editId="53485A73">
            <wp:simplePos x="0" y="0"/>
            <wp:positionH relativeFrom="column">
              <wp:posOffset>-331422</wp:posOffset>
            </wp:positionH>
            <wp:positionV relativeFrom="page">
              <wp:posOffset>423173</wp:posOffset>
            </wp:positionV>
            <wp:extent cx="1260000" cy="309600"/>
            <wp:effectExtent l="0" t="0" r="0" b="0"/>
            <wp:wrapNone/>
            <wp:docPr id="1880492273" name="Immagine 1880492273" descr="Immagine che contiene Elementi grafici, Carattere, grafica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596596" name="Immagine 1025596596" descr="Immagine che contiene Elementi grafici, Carattere, grafica, logo&#10;&#10;Descrizione generata automaticamente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428FF" w14:textId="78CC5075" w:rsidR="009D6755" w:rsidRDefault="001D796B">
    <w:pPr>
      <w:pStyle w:val="Intestazione"/>
    </w:pPr>
    <w:del w:id="47" w:author="Autore">
      <w:r w:rsidRPr="0005165F" w:rsidDel="00297413">
        <w:rPr>
          <w:noProof/>
          <w:color w:val="004288"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7CEC5030" wp14:editId="5137860C">
            <wp:simplePos x="0" y="0"/>
            <wp:positionH relativeFrom="column">
              <wp:posOffset>-275557</wp:posOffset>
            </wp:positionH>
            <wp:positionV relativeFrom="page">
              <wp:posOffset>496570</wp:posOffset>
            </wp:positionV>
            <wp:extent cx="1260000" cy="309600"/>
            <wp:effectExtent l="0" t="0" r="0" b="0"/>
            <wp:wrapNone/>
            <wp:docPr id="1360571809" name="Immagine 1360571809" descr="Immagine che contiene Elementi grafici, Carattere, grafica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568456" name="Immagine 371568456" descr="Immagine che contiene Elementi grafici, Carattere, grafica, logo&#10;&#10;Descrizione generata automaticamente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1E76F4E8"/>
    <w:lvl w:ilvl="0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  <w:sz w:val="24"/>
      </w:rPr>
    </w:lvl>
    <w:lvl w:ilvl="1">
      <w:start w:val="1"/>
      <w:numFmt w:val="decimal"/>
      <w:lvlRestart w:val="0"/>
      <w:lvlText w:val="%1%2."/>
      <w:lvlJc w:val="left"/>
      <w:pPr>
        <w:tabs>
          <w:tab w:val="num" w:pos="360"/>
        </w:tabs>
        <w:ind w:left="0" w:firstLine="0"/>
      </w:pPr>
      <w:rPr>
        <w:color w:val="0077CF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%2.%3.%4"/>
      <w:lvlJc w:val="left"/>
      <w:pPr>
        <w:tabs>
          <w:tab w:val="num" w:pos="4265"/>
        </w:tabs>
        <w:ind w:left="3545" w:firstLine="0"/>
      </w:pPr>
      <w:rPr>
        <w:rFonts w:hint="default"/>
      </w:rPr>
    </w:lvl>
    <w:lvl w:ilvl="4">
      <w:start w:val="1"/>
      <w:numFmt w:val="decimal"/>
      <w:lvlText w:val="%1%2.%3.%4.%5"/>
      <w:lvlJc w:val="left"/>
      <w:pPr>
        <w:tabs>
          <w:tab w:val="num" w:pos="1080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FC65EE"/>
    <w:multiLevelType w:val="hybridMultilevel"/>
    <w:tmpl w:val="C6541E90"/>
    <w:lvl w:ilvl="0" w:tplc="C016BD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80AEB3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605812"/>
    <w:multiLevelType w:val="hybridMultilevel"/>
    <w:tmpl w:val="C776B4B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687CCE"/>
    <w:multiLevelType w:val="hybridMultilevel"/>
    <w:tmpl w:val="0338D760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7A1844"/>
    <w:multiLevelType w:val="hybridMultilevel"/>
    <w:tmpl w:val="5E92653A"/>
    <w:lvl w:ilvl="0" w:tplc="B6A0D0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07ADF"/>
    <w:multiLevelType w:val="hybridMultilevel"/>
    <w:tmpl w:val="145A35F0"/>
    <w:lvl w:ilvl="0" w:tplc="B3A435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775DC5"/>
    <w:multiLevelType w:val="hybridMultilevel"/>
    <w:tmpl w:val="627A4A64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7206A9"/>
    <w:multiLevelType w:val="hybridMultilevel"/>
    <w:tmpl w:val="627A4A64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C443B5"/>
    <w:multiLevelType w:val="singleLevel"/>
    <w:tmpl w:val="6B1ECB5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003A2D"/>
    <w:multiLevelType w:val="hybridMultilevel"/>
    <w:tmpl w:val="627A4A6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5B66B4"/>
    <w:multiLevelType w:val="hybridMultilevel"/>
    <w:tmpl w:val="6C3837A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4467E3"/>
    <w:multiLevelType w:val="hybridMultilevel"/>
    <w:tmpl w:val="627A4A6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851572"/>
    <w:multiLevelType w:val="hybridMultilevel"/>
    <w:tmpl w:val="04104F06"/>
    <w:lvl w:ilvl="0" w:tplc="580AEB3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D3A21"/>
    <w:multiLevelType w:val="hybridMultilevel"/>
    <w:tmpl w:val="6C3837A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1F2286"/>
    <w:multiLevelType w:val="hybridMultilevel"/>
    <w:tmpl w:val="C55031F0"/>
    <w:lvl w:ilvl="0" w:tplc="04100013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6105F0"/>
    <w:multiLevelType w:val="multilevel"/>
    <w:tmpl w:val="C3B46B3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02710E"/>
    <w:multiLevelType w:val="hybridMultilevel"/>
    <w:tmpl w:val="06CCFB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963858"/>
    <w:multiLevelType w:val="hybridMultilevel"/>
    <w:tmpl w:val="B26AFAAA"/>
    <w:lvl w:ilvl="0" w:tplc="8ADA3AB6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D33E35"/>
    <w:multiLevelType w:val="hybridMultilevel"/>
    <w:tmpl w:val="EAC0588E"/>
    <w:lvl w:ilvl="0" w:tplc="FFFFFFFF">
      <w:start w:val="1"/>
      <w:numFmt w:val="low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BF1C62"/>
    <w:multiLevelType w:val="hybridMultilevel"/>
    <w:tmpl w:val="351CCC9C"/>
    <w:lvl w:ilvl="0" w:tplc="757CAA5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8096AAD"/>
    <w:multiLevelType w:val="hybridMultilevel"/>
    <w:tmpl w:val="6C3837A2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B42AC1"/>
    <w:multiLevelType w:val="hybridMultilevel"/>
    <w:tmpl w:val="627A4A6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0246CC3"/>
    <w:multiLevelType w:val="hybridMultilevel"/>
    <w:tmpl w:val="EAC0588E"/>
    <w:lvl w:ilvl="0" w:tplc="FFFFFFFF">
      <w:start w:val="1"/>
      <w:numFmt w:val="low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31A0A0A"/>
    <w:multiLevelType w:val="hybridMultilevel"/>
    <w:tmpl w:val="6C3837A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051B38"/>
    <w:multiLevelType w:val="hybridMultilevel"/>
    <w:tmpl w:val="FDFAF7F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95A526F"/>
    <w:multiLevelType w:val="hybridMultilevel"/>
    <w:tmpl w:val="7ED07E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B86091"/>
    <w:multiLevelType w:val="hybridMultilevel"/>
    <w:tmpl w:val="E43C8F36"/>
    <w:lvl w:ilvl="0" w:tplc="FFFFFFFF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color w:val="76923C" w:themeColor="accent3" w:themeShade="BF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B595DAE"/>
    <w:multiLevelType w:val="hybridMultilevel"/>
    <w:tmpl w:val="5F8CD4D6"/>
    <w:lvl w:ilvl="0" w:tplc="8ADA3AB6">
      <w:start w:val="1"/>
      <w:numFmt w:val="bullet"/>
      <w:lvlText w:val="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0FB74CF"/>
    <w:multiLevelType w:val="hybridMultilevel"/>
    <w:tmpl w:val="180019E6"/>
    <w:lvl w:ilvl="0" w:tplc="757CAA5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1211F6E"/>
    <w:multiLevelType w:val="hybridMultilevel"/>
    <w:tmpl w:val="9FDC3B00"/>
    <w:lvl w:ilvl="0" w:tplc="EC4EEA4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1B0241B"/>
    <w:multiLevelType w:val="hybridMultilevel"/>
    <w:tmpl w:val="6C3837A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43C4E3F"/>
    <w:multiLevelType w:val="hybridMultilevel"/>
    <w:tmpl w:val="684EE98A"/>
    <w:lvl w:ilvl="0" w:tplc="CFF2EF9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0F7E94"/>
    <w:multiLevelType w:val="multilevel"/>
    <w:tmpl w:val="360253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3CD0167"/>
    <w:multiLevelType w:val="hybridMultilevel"/>
    <w:tmpl w:val="E91EE1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753348"/>
    <w:multiLevelType w:val="hybridMultilevel"/>
    <w:tmpl w:val="368E391C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58602E6"/>
    <w:multiLevelType w:val="hybridMultilevel"/>
    <w:tmpl w:val="E43C8F36"/>
    <w:lvl w:ilvl="0" w:tplc="7DDAAA1C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color w:val="76923C" w:themeColor="accent3" w:themeShade="BF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C84613"/>
    <w:multiLevelType w:val="hybridMultilevel"/>
    <w:tmpl w:val="627A4A6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BD10118"/>
    <w:multiLevelType w:val="hybridMultilevel"/>
    <w:tmpl w:val="F05A2E3C"/>
    <w:lvl w:ilvl="0" w:tplc="8DB4974E">
      <w:start w:val="1"/>
      <w:numFmt w:val="lowerRoman"/>
      <w:lvlText w:val="(%1)"/>
      <w:lvlJc w:val="left"/>
      <w:pPr>
        <w:ind w:left="1080" w:hanging="72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716BD0"/>
    <w:multiLevelType w:val="hybridMultilevel"/>
    <w:tmpl w:val="A16E7544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FD35436"/>
    <w:multiLevelType w:val="hybridMultilevel"/>
    <w:tmpl w:val="A3EE5A42"/>
    <w:lvl w:ilvl="0" w:tplc="B6A0D0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113420F"/>
    <w:multiLevelType w:val="multilevel"/>
    <w:tmpl w:val="FA2AB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164677B"/>
    <w:multiLevelType w:val="hybridMultilevel"/>
    <w:tmpl w:val="60868D8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AA4421"/>
    <w:multiLevelType w:val="hybridMultilevel"/>
    <w:tmpl w:val="EA82029A"/>
    <w:lvl w:ilvl="0" w:tplc="54C6C890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C234D5"/>
    <w:multiLevelType w:val="hybridMultilevel"/>
    <w:tmpl w:val="0F3014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3E602A"/>
    <w:multiLevelType w:val="hybridMultilevel"/>
    <w:tmpl w:val="6C3837A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3857BD"/>
    <w:multiLevelType w:val="multilevel"/>
    <w:tmpl w:val="70EC69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8577FCB"/>
    <w:multiLevelType w:val="hybridMultilevel"/>
    <w:tmpl w:val="EAC0588E"/>
    <w:lvl w:ilvl="0" w:tplc="0410001B">
      <w:start w:val="1"/>
      <w:numFmt w:val="low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D613B03"/>
    <w:multiLevelType w:val="hybridMultilevel"/>
    <w:tmpl w:val="CA2226CC"/>
    <w:lvl w:ilvl="0" w:tplc="AA12E72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76923C" w:themeColor="accent3" w:themeShade="BF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47652870">
    <w:abstractNumId w:val="0"/>
  </w:num>
  <w:num w:numId="2" w16cid:durableId="656500785">
    <w:abstractNumId w:val="39"/>
  </w:num>
  <w:num w:numId="3" w16cid:durableId="2042827162">
    <w:abstractNumId w:val="8"/>
  </w:num>
  <w:num w:numId="4" w16cid:durableId="402921877">
    <w:abstractNumId w:val="1"/>
  </w:num>
  <w:num w:numId="5" w16cid:durableId="1111978206">
    <w:abstractNumId w:val="28"/>
  </w:num>
  <w:num w:numId="6" w16cid:durableId="96100016">
    <w:abstractNumId w:val="5"/>
  </w:num>
  <w:num w:numId="7" w16cid:durableId="1799562843">
    <w:abstractNumId w:val="38"/>
  </w:num>
  <w:num w:numId="8" w16cid:durableId="817646186">
    <w:abstractNumId w:val="19"/>
  </w:num>
  <w:num w:numId="9" w16cid:durableId="1900825831">
    <w:abstractNumId w:val="7"/>
  </w:num>
  <w:num w:numId="10" w16cid:durableId="1475022242">
    <w:abstractNumId w:val="6"/>
  </w:num>
  <w:num w:numId="11" w16cid:durableId="1101342345">
    <w:abstractNumId w:val="3"/>
  </w:num>
  <w:num w:numId="12" w16cid:durableId="1341663970">
    <w:abstractNumId w:val="27"/>
  </w:num>
  <w:num w:numId="13" w16cid:durableId="1294292054">
    <w:abstractNumId w:val="20"/>
  </w:num>
  <w:num w:numId="14" w16cid:durableId="879198022">
    <w:abstractNumId w:val="14"/>
  </w:num>
  <w:num w:numId="15" w16cid:durableId="1577785550">
    <w:abstractNumId w:val="35"/>
  </w:num>
  <w:num w:numId="16" w16cid:durableId="1416244601">
    <w:abstractNumId w:val="26"/>
  </w:num>
  <w:num w:numId="17" w16cid:durableId="1890339548">
    <w:abstractNumId w:val="17"/>
  </w:num>
  <w:num w:numId="18" w16cid:durableId="2137943159">
    <w:abstractNumId w:val="44"/>
  </w:num>
  <w:num w:numId="19" w16cid:durableId="1321345285">
    <w:abstractNumId w:val="10"/>
  </w:num>
  <w:num w:numId="20" w16cid:durableId="1579829589">
    <w:abstractNumId w:val="21"/>
  </w:num>
  <w:num w:numId="21" w16cid:durableId="1944336110">
    <w:abstractNumId w:val="29"/>
  </w:num>
  <w:num w:numId="22" w16cid:durableId="1187405554">
    <w:abstractNumId w:val="11"/>
  </w:num>
  <w:num w:numId="23" w16cid:durableId="525482652">
    <w:abstractNumId w:val="9"/>
  </w:num>
  <w:num w:numId="24" w16cid:durableId="1470439962">
    <w:abstractNumId w:val="24"/>
  </w:num>
  <w:num w:numId="25" w16cid:durableId="1535263934">
    <w:abstractNumId w:val="46"/>
  </w:num>
  <w:num w:numId="26" w16cid:durableId="1223367181">
    <w:abstractNumId w:val="22"/>
  </w:num>
  <w:num w:numId="27" w16cid:durableId="1027682039">
    <w:abstractNumId w:val="18"/>
  </w:num>
  <w:num w:numId="28" w16cid:durableId="302731444">
    <w:abstractNumId w:val="47"/>
  </w:num>
  <w:num w:numId="29" w16cid:durableId="1854151036">
    <w:abstractNumId w:val="2"/>
  </w:num>
  <w:num w:numId="30" w16cid:durableId="1176967652">
    <w:abstractNumId w:val="13"/>
  </w:num>
  <w:num w:numId="31" w16cid:durableId="252323999">
    <w:abstractNumId w:val="34"/>
  </w:num>
  <w:num w:numId="32" w16cid:durableId="1154250741">
    <w:abstractNumId w:val="23"/>
  </w:num>
  <w:num w:numId="33" w16cid:durableId="1725980279">
    <w:abstractNumId w:val="30"/>
  </w:num>
  <w:num w:numId="34" w16cid:durableId="1917129250">
    <w:abstractNumId w:val="12"/>
  </w:num>
  <w:num w:numId="35" w16cid:durableId="1682394964">
    <w:abstractNumId w:val="31"/>
  </w:num>
  <w:num w:numId="36" w16cid:durableId="389890849">
    <w:abstractNumId w:val="41"/>
  </w:num>
  <w:num w:numId="37" w16cid:durableId="104691182">
    <w:abstractNumId w:val="45"/>
  </w:num>
  <w:num w:numId="38" w16cid:durableId="1989434625">
    <w:abstractNumId w:val="25"/>
  </w:num>
  <w:num w:numId="39" w16cid:durableId="783429275">
    <w:abstractNumId w:val="42"/>
  </w:num>
  <w:num w:numId="40" w16cid:durableId="1965454264">
    <w:abstractNumId w:val="16"/>
  </w:num>
  <w:num w:numId="41" w16cid:durableId="298415218">
    <w:abstractNumId w:val="4"/>
  </w:num>
  <w:num w:numId="42" w16cid:durableId="173539866">
    <w:abstractNumId w:val="37"/>
  </w:num>
  <w:num w:numId="43" w16cid:durableId="879853388">
    <w:abstractNumId w:val="33"/>
  </w:num>
  <w:num w:numId="44" w16cid:durableId="257714806">
    <w:abstractNumId w:val="40"/>
  </w:num>
  <w:num w:numId="45" w16cid:durableId="1770542134">
    <w:abstractNumId w:val="15"/>
  </w:num>
  <w:num w:numId="46" w16cid:durableId="1267541605">
    <w:abstractNumId w:val="32"/>
  </w:num>
  <w:num w:numId="47" w16cid:durableId="2066830547">
    <w:abstractNumId w:val="36"/>
  </w:num>
  <w:num w:numId="48" w16cid:durableId="1764909138">
    <w:abstractNumId w:val="4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activeWritingStyle w:appName="MSWord" w:lang="it-IT" w:vendorID="3" w:dllVersion="517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/>
  <w:defaultTabStop w:val="708"/>
  <w:hyphenationZone w:val="283"/>
  <w:noPunctuationKerning/>
  <w:characterSpacingControl w:val="doNotCompress"/>
  <w:hdrShapeDefaults>
    <o:shapedefaults v:ext="edit" spidmax="2050">
      <o:colormru v:ext="edit" colors="#ddd,#eaeaea,silver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86"/>
    <w:rsid w:val="0000037D"/>
    <w:rsid w:val="00000650"/>
    <w:rsid w:val="00000D62"/>
    <w:rsid w:val="000011F6"/>
    <w:rsid w:val="00001567"/>
    <w:rsid w:val="0000244F"/>
    <w:rsid w:val="00002BE5"/>
    <w:rsid w:val="00003872"/>
    <w:rsid w:val="0000398C"/>
    <w:rsid w:val="00003E05"/>
    <w:rsid w:val="00003E5C"/>
    <w:rsid w:val="00004922"/>
    <w:rsid w:val="00004AB6"/>
    <w:rsid w:val="00004FD0"/>
    <w:rsid w:val="0000501C"/>
    <w:rsid w:val="000053DC"/>
    <w:rsid w:val="00005472"/>
    <w:rsid w:val="00005B67"/>
    <w:rsid w:val="00006766"/>
    <w:rsid w:val="000069F0"/>
    <w:rsid w:val="00006BF9"/>
    <w:rsid w:val="00006FED"/>
    <w:rsid w:val="00006FF7"/>
    <w:rsid w:val="000076C1"/>
    <w:rsid w:val="00007BFD"/>
    <w:rsid w:val="0001097F"/>
    <w:rsid w:val="000109DD"/>
    <w:rsid w:val="00010CDF"/>
    <w:rsid w:val="00010EBC"/>
    <w:rsid w:val="00011474"/>
    <w:rsid w:val="00011845"/>
    <w:rsid w:val="000118DE"/>
    <w:rsid w:val="00011A02"/>
    <w:rsid w:val="00011A92"/>
    <w:rsid w:val="00011C38"/>
    <w:rsid w:val="00011CB9"/>
    <w:rsid w:val="000121A1"/>
    <w:rsid w:val="00012269"/>
    <w:rsid w:val="00012532"/>
    <w:rsid w:val="000125A9"/>
    <w:rsid w:val="0001337E"/>
    <w:rsid w:val="000135F7"/>
    <w:rsid w:val="000140AA"/>
    <w:rsid w:val="00014645"/>
    <w:rsid w:val="0001497B"/>
    <w:rsid w:val="000149C6"/>
    <w:rsid w:val="00014E70"/>
    <w:rsid w:val="000150EC"/>
    <w:rsid w:val="0001590D"/>
    <w:rsid w:val="00015C89"/>
    <w:rsid w:val="00015FE4"/>
    <w:rsid w:val="000162E4"/>
    <w:rsid w:val="00016EB6"/>
    <w:rsid w:val="00017417"/>
    <w:rsid w:val="00020178"/>
    <w:rsid w:val="00020712"/>
    <w:rsid w:val="00020859"/>
    <w:rsid w:val="0002095D"/>
    <w:rsid w:val="00020E8D"/>
    <w:rsid w:val="000210FA"/>
    <w:rsid w:val="000213F7"/>
    <w:rsid w:val="0002144D"/>
    <w:rsid w:val="00021FD6"/>
    <w:rsid w:val="0002214C"/>
    <w:rsid w:val="000221CE"/>
    <w:rsid w:val="00022515"/>
    <w:rsid w:val="000229DE"/>
    <w:rsid w:val="000232E2"/>
    <w:rsid w:val="0002392F"/>
    <w:rsid w:val="00023AF0"/>
    <w:rsid w:val="00023FE2"/>
    <w:rsid w:val="00023FF3"/>
    <w:rsid w:val="000242D7"/>
    <w:rsid w:val="000245CA"/>
    <w:rsid w:val="00024A4E"/>
    <w:rsid w:val="00025046"/>
    <w:rsid w:val="00025A5D"/>
    <w:rsid w:val="000260CE"/>
    <w:rsid w:val="00026400"/>
    <w:rsid w:val="000268E7"/>
    <w:rsid w:val="00026C85"/>
    <w:rsid w:val="000270A6"/>
    <w:rsid w:val="000274AF"/>
    <w:rsid w:val="0002751E"/>
    <w:rsid w:val="0002752D"/>
    <w:rsid w:val="000275E4"/>
    <w:rsid w:val="000279B9"/>
    <w:rsid w:val="000279E3"/>
    <w:rsid w:val="00027A65"/>
    <w:rsid w:val="00027E90"/>
    <w:rsid w:val="00027F15"/>
    <w:rsid w:val="000301BD"/>
    <w:rsid w:val="00030519"/>
    <w:rsid w:val="00030B4C"/>
    <w:rsid w:val="00030DE1"/>
    <w:rsid w:val="00031134"/>
    <w:rsid w:val="00031625"/>
    <w:rsid w:val="00031B72"/>
    <w:rsid w:val="00032180"/>
    <w:rsid w:val="00032200"/>
    <w:rsid w:val="00032DF6"/>
    <w:rsid w:val="00033224"/>
    <w:rsid w:val="0003352A"/>
    <w:rsid w:val="00033926"/>
    <w:rsid w:val="00034987"/>
    <w:rsid w:val="00034B45"/>
    <w:rsid w:val="0003561C"/>
    <w:rsid w:val="000356A1"/>
    <w:rsid w:val="000359BF"/>
    <w:rsid w:val="00035D66"/>
    <w:rsid w:val="00035E1C"/>
    <w:rsid w:val="00036625"/>
    <w:rsid w:val="0003681F"/>
    <w:rsid w:val="00036C4B"/>
    <w:rsid w:val="000372B8"/>
    <w:rsid w:val="000377E7"/>
    <w:rsid w:val="0003794F"/>
    <w:rsid w:val="00037B9C"/>
    <w:rsid w:val="000400EF"/>
    <w:rsid w:val="000408F5"/>
    <w:rsid w:val="00040C12"/>
    <w:rsid w:val="00040C16"/>
    <w:rsid w:val="00040C20"/>
    <w:rsid w:val="000410B0"/>
    <w:rsid w:val="00041850"/>
    <w:rsid w:val="00041A6F"/>
    <w:rsid w:val="00041C30"/>
    <w:rsid w:val="00041E21"/>
    <w:rsid w:val="00041E96"/>
    <w:rsid w:val="00042428"/>
    <w:rsid w:val="00042FE6"/>
    <w:rsid w:val="000431C6"/>
    <w:rsid w:val="000435C5"/>
    <w:rsid w:val="000438FF"/>
    <w:rsid w:val="00043921"/>
    <w:rsid w:val="00043A82"/>
    <w:rsid w:val="00043AA6"/>
    <w:rsid w:val="00044664"/>
    <w:rsid w:val="00044867"/>
    <w:rsid w:val="00044C36"/>
    <w:rsid w:val="00045516"/>
    <w:rsid w:val="00045AA0"/>
    <w:rsid w:val="00045DF0"/>
    <w:rsid w:val="00046217"/>
    <w:rsid w:val="00046499"/>
    <w:rsid w:val="000464CA"/>
    <w:rsid w:val="00046927"/>
    <w:rsid w:val="00046AB9"/>
    <w:rsid w:val="00046DB3"/>
    <w:rsid w:val="000471D7"/>
    <w:rsid w:val="0004720D"/>
    <w:rsid w:val="000476B5"/>
    <w:rsid w:val="00047800"/>
    <w:rsid w:val="00047B27"/>
    <w:rsid w:val="00047DEE"/>
    <w:rsid w:val="00050579"/>
    <w:rsid w:val="0005092D"/>
    <w:rsid w:val="000509A8"/>
    <w:rsid w:val="00050A7B"/>
    <w:rsid w:val="00050CA3"/>
    <w:rsid w:val="0005132A"/>
    <w:rsid w:val="0005142A"/>
    <w:rsid w:val="000519B7"/>
    <w:rsid w:val="000525F5"/>
    <w:rsid w:val="00052AAE"/>
    <w:rsid w:val="00052FA0"/>
    <w:rsid w:val="000532CE"/>
    <w:rsid w:val="00053A04"/>
    <w:rsid w:val="00053DD1"/>
    <w:rsid w:val="000540B6"/>
    <w:rsid w:val="00054324"/>
    <w:rsid w:val="000543C2"/>
    <w:rsid w:val="00054417"/>
    <w:rsid w:val="000546A3"/>
    <w:rsid w:val="000548D9"/>
    <w:rsid w:val="00054A3C"/>
    <w:rsid w:val="00054A9B"/>
    <w:rsid w:val="00054E53"/>
    <w:rsid w:val="00055A32"/>
    <w:rsid w:val="00055BB3"/>
    <w:rsid w:val="00055C8D"/>
    <w:rsid w:val="00056AB3"/>
    <w:rsid w:val="00056B28"/>
    <w:rsid w:val="00056E93"/>
    <w:rsid w:val="0005716F"/>
    <w:rsid w:val="0005746E"/>
    <w:rsid w:val="000574BA"/>
    <w:rsid w:val="000579B1"/>
    <w:rsid w:val="00057AFC"/>
    <w:rsid w:val="00057E28"/>
    <w:rsid w:val="000602C2"/>
    <w:rsid w:val="00060D14"/>
    <w:rsid w:val="00060ED9"/>
    <w:rsid w:val="0006107B"/>
    <w:rsid w:val="0006171D"/>
    <w:rsid w:val="00061A86"/>
    <w:rsid w:val="00062090"/>
    <w:rsid w:val="00062A3C"/>
    <w:rsid w:val="00062D87"/>
    <w:rsid w:val="0006469F"/>
    <w:rsid w:val="00064DC4"/>
    <w:rsid w:val="000651E2"/>
    <w:rsid w:val="0006598D"/>
    <w:rsid w:val="00065A6D"/>
    <w:rsid w:val="00065B8A"/>
    <w:rsid w:val="00065C7A"/>
    <w:rsid w:val="00066566"/>
    <w:rsid w:val="00067270"/>
    <w:rsid w:val="00067573"/>
    <w:rsid w:val="0006766F"/>
    <w:rsid w:val="00067778"/>
    <w:rsid w:val="0006791D"/>
    <w:rsid w:val="00067BBA"/>
    <w:rsid w:val="00067CDD"/>
    <w:rsid w:val="00067E49"/>
    <w:rsid w:val="00067FB6"/>
    <w:rsid w:val="0007025C"/>
    <w:rsid w:val="0007069C"/>
    <w:rsid w:val="00070A14"/>
    <w:rsid w:val="00070CA4"/>
    <w:rsid w:val="00070D90"/>
    <w:rsid w:val="00070E06"/>
    <w:rsid w:val="00071242"/>
    <w:rsid w:val="000716D1"/>
    <w:rsid w:val="0007172B"/>
    <w:rsid w:val="000717A7"/>
    <w:rsid w:val="0007181F"/>
    <w:rsid w:val="00071D55"/>
    <w:rsid w:val="000723D7"/>
    <w:rsid w:val="0007254F"/>
    <w:rsid w:val="00072680"/>
    <w:rsid w:val="00072C2D"/>
    <w:rsid w:val="00072CEE"/>
    <w:rsid w:val="00073175"/>
    <w:rsid w:val="0007345D"/>
    <w:rsid w:val="0007346E"/>
    <w:rsid w:val="00073565"/>
    <w:rsid w:val="000735FD"/>
    <w:rsid w:val="0007384B"/>
    <w:rsid w:val="00073A10"/>
    <w:rsid w:val="00073DFB"/>
    <w:rsid w:val="000740C4"/>
    <w:rsid w:val="000743BF"/>
    <w:rsid w:val="0007459A"/>
    <w:rsid w:val="00074AD9"/>
    <w:rsid w:val="00074B19"/>
    <w:rsid w:val="00074BA6"/>
    <w:rsid w:val="000755B4"/>
    <w:rsid w:val="000755BA"/>
    <w:rsid w:val="00075C4D"/>
    <w:rsid w:val="00075DC8"/>
    <w:rsid w:val="00076034"/>
    <w:rsid w:val="00076451"/>
    <w:rsid w:val="00076616"/>
    <w:rsid w:val="00076DA0"/>
    <w:rsid w:val="00076F74"/>
    <w:rsid w:val="00077183"/>
    <w:rsid w:val="000773A2"/>
    <w:rsid w:val="00077476"/>
    <w:rsid w:val="00077FA7"/>
    <w:rsid w:val="00080350"/>
    <w:rsid w:val="00081477"/>
    <w:rsid w:val="00081AF0"/>
    <w:rsid w:val="00081D54"/>
    <w:rsid w:val="000826CB"/>
    <w:rsid w:val="00082E20"/>
    <w:rsid w:val="00082FDF"/>
    <w:rsid w:val="00083460"/>
    <w:rsid w:val="000838D7"/>
    <w:rsid w:val="000842FD"/>
    <w:rsid w:val="000844F5"/>
    <w:rsid w:val="00084746"/>
    <w:rsid w:val="0008527B"/>
    <w:rsid w:val="00085AA0"/>
    <w:rsid w:val="00085F50"/>
    <w:rsid w:val="000860C2"/>
    <w:rsid w:val="00086315"/>
    <w:rsid w:val="00086585"/>
    <w:rsid w:val="0008684E"/>
    <w:rsid w:val="00086B54"/>
    <w:rsid w:val="000870DD"/>
    <w:rsid w:val="000874F6"/>
    <w:rsid w:val="00087AE5"/>
    <w:rsid w:val="00087F5C"/>
    <w:rsid w:val="000906E7"/>
    <w:rsid w:val="00090822"/>
    <w:rsid w:val="00090B0B"/>
    <w:rsid w:val="00090D21"/>
    <w:rsid w:val="00090E89"/>
    <w:rsid w:val="00091110"/>
    <w:rsid w:val="000911BE"/>
    <w:rsid w:val="0009150A"/>
    <w:rsid w:val="000920BE"/>
    <w:rsid w:val="000925B8"/>
    <w:rsid w:val="000925F8"/>
    <w:rsid w:val="00092B65"/>
    <w:rsid w:val="00093BF7"/>
    <w:rsid w:val="00094059"/>
    <w:rsid w:val="000941BF"/>
    <w:rsid w:val="000942BE"/>
    <w:rsid w:val="0009443A"/>
    <w:rsid w:val="00094645"/>
    <w:rsid w:val="000946FA"/>
    <w:rsid w:val="00094A31"/>
    <w:rsid w:val="00094FA6"/>
    <w:rsid w:val="00095202"/>
    <w:rsid w:val="000952DC"/>
    <w:rsid w:val="00095471"/>
    <w:rsid w:val="000954DA"/>
    <w:rsid w:val="0009561E"/>
    <w:rsid w:val="00095743"/>
    <w:rsid w:val="0009577F"/>
    <w:rsid w:val="00095C1C"/>
    <w:rsid w:val="00095EFD"/>
    <w:rsid w:val="0009607C"/>
    <w:rsid w:val="00096E63"/>
    <w:rsid w:val="00097564"/>
    <w:rsid w:val="00097752"/>
    <w:rsid w:val="000A049B"/>
    <w:rsid w:val="000A0509"/>
    <w:rsid w:val="000A0657"/>
    <w:rsid w:val="000A08B1"/>
    <w:rsid w:val="000A095D"/>
    <w:rsid w:val="000A0C09"/>
    <w:rsid w:val="000A0C5D"/>
    <w:rsid w:val="000A0E4A"/>
    <w:rsid w:val="000A10A6"/>
    <w:rsid w:val="000A116A"/>
    <w:rsid w:val="000A1173"/>
    <w:rsid w:val="000A1575"/>
    <w:rsid w:val="000A2C41"/>
    <w:rsid w:val="000A2F21"/>
    <w:rsid w:val="000A3003"/>
    <w:rsid w:val="000A3594"/>
    <w:rsid w:val="000A3990"/>
    <w:rsid w:val="000A3C83"/>
    <w:rsid w:val="000A3CE0"/>
    <w:rsid w:val="000A3CE5"/>
    <w:rsid w:val="000A3DBF"/>
    <w:rsid w:val="000A3E92"/>
    <w:rsid w:val="000A42A0"/>
    <w:rsid w:val="000A42D4"/>
    <w:rsid w:val="000A4587"/>
    <w:rsid w:val="000A475C"/>
    <w:rsid w:val="000A47CF"/>
    <w:rsid w:val="000A4B7F"/>
    <w:rsid w:val="000A4D39"/>
    <w:rsid w:val="000A52C9"/>
    <w:rsid w:val="000A5656"/>
    <w:rsid w:val="000A56DD"/>
    <w:rsid w:val="000A5731"/>
    <w:rsid w:val="000A57AD"/>
    <w:rsid w:val="000A58EF"/>
    <w:rsid w:val="000A5B27"/>
    <w:rsid w:val="000A5B7D"/>
    <w:rsid w:val="000A5B93"/>
    <w:rsid w:val="000A5D6B"/>
    <w:rsid w:val="000A612F"/>
    <w:rsid w:val="000A6774"/>
    <w:rsid w:val="000A6DB4"/>
    <w:rsid w:val="000A7F39"/>
    <w:rsid w:val="000B0604"/>
    <w:rsid w:val="000B0924"/>
    <w:rsid w:val="000B0DA3"/>
    <w:rsid w:val="000B111E"/>
    <w:rsid w:val="000B13CF"/>
    <w:rsid w:val="000B1C1E"/>
    <w:rsid w:val="000B1CA4"/>
    <w:rsid w:val="000B20B3"/>
    <w:rsid w:val="000B2392"/>
    <w:rsid w:val="000B24A4"/>
    <w:rsid w:val="000B2AB8"/>
    <w:rsid w:val="000B2B43"/>
    <w:rsid w:val="000B3392"/>
    <w:rsid w:val="000B33F7"/>
    <w:rsid w:val="000B35C9"/>
    <w:rsid w:val="000B3771"/>
    <w:rsid w:val="000B3999"/>
    <w:rsid w:val="000B3BAE"/>
    <w:rsid w:val="000B3D7F"/>
    <w:rsid w:val="000B3E7D"/>
    <w:rsid w:val="000B41AA"/>
    <w:rsid w:val="000B4322"/>
    <w:rsid w:val="000B4957"/>
    <w:rsid w:val="000B4A80"/>
    <w:rsid w:val="000B4AC7"/>
    <w:rsid w:val="000B4CB8"/>
    <w:rsid w:val="000B4DA6"/>
    <w:rsid w:val="000B6599"/>
    <w:rsid w:val="000B67E4"/>
    <w:rsid w:val="000B68B2"/>
    <w:rsid w:val="000B6995"/>
    <w:rsid w:val="000B6B71"/>
    <w:rsid w:val="000B738E"/>
    <w:rsid w:val="000B75B9"/>
    <w:rsid w:val="000B7C48"/>
    <w:rsid w:val="000B7D91"/>
    <w:rsid w:val="000C0CB8"/>
    <w:rsid w:val="000C0D15"/>
    <w:rsid w:val="000C0E87"/>
    <w:rsid w:val="000C0F2C"/>
    <w:rsid w:val="000C1773"/>
    <w:rsid w:val="000C19B5"/>
    <w:rsid w:val="000C1F11"/>
    <w:rsid w:val="000C2356"/>
    <w:rsid w:val="000C2F46"/>
    <w:rsid w:val="000C3038"/>
    <w:rsid w:val="000C3417"/>
    <w:rsid w:val="000C36F0"/>
    <w:rsid w:val="000C381E"/>
    <w:rsid w:val="000C3EDA"/>
    <w:rsid w:val="000C3F39"/>
    <w:rsid w:val="000C3FAA"/>
    <w:rsid w:val="000C443F"/>
    <w:rsid w:val="000C4737"/>
    <w:rsid w:val="000C484B"/>
    <w:rsid w:val="000C4B03"/>
    <w:rsid w:val="000C4D79"/>
    <w:rsid w:val="000C4F05"/>
    <w:rsid w:val="000C5B48"/>
    <w:rsid w:val="000C6312"/>
    <w:rsid w:val="000C6935"/>
    <w:rsid w:val="000C6DEE"/>
    <w:rsid w:val="000C6EFD"/>
    <w:rsid w:val="000C6FF7"/>
    <w:rsid w:val="000C72D7"/>
    <w:rsid w:val="000C73A1"/>
    <w:rsid w:val="000C7577"/>
    <w:rsid w:val="000C77A3"/>
    <w:rsid w:val="000C7B20"/>
    <w:rsid w:val="000D0296"/>
    <w:rsid w:val="000D03F6"/>
    <w:rsid w:val="000D09E4"/>
    <w:rsid w:val="000D0B60"/>
    <w:rsid w:val="000D0C0F"/>
    <w:rsid w:val="000D0E7B"/>
    <w:rsid w:val="000D10FD"/>
    <w:rsid w:val="000D1283"/>
    <w:rsid w:val="000D1D62"/>
    <w:rsid w:val="000D26C9"/>
    <w:rsid w:val="000D28DB"/>
    <w:rsid w:val="000D293C"/>
    <w:rsid w:val="000D2975"/>
    <w:rsid w:val="000D2C10"/>
    <w:rsid w:val="000D2F8C"/>
    <w:rsid w:val="000D32E5"/>
    <w:rsid w:val="000D33CA"/>
    <w:rsid w:val="000D3658"/>
    <w:rsid w:val="000D3FC5"/>
    <w:rsid w:val="000D43B5"/>
    <w:rsid w:val="000D4864"/>
    <w:rsid w:val="000D496B"/>
    <w:rsid w:val="000D49C6"/>
    <w:rsid w:val="000D4C30"/>
    <w:rsid w:val="000D4C9D"/>
    <w:rsid w:val="000D4FAF"/>
    <w:rsid w:val="000D541E"/>
    <w:rsid w:val="000D56E9"/>
    <w:rsid w:val="000D5FA6"/>
    <w:rsid w:val="000D6189"/>
    <w:rsid w:val="000D656A"/>
    <w:rsid w:val="000D6DA3"/>
    <w:rsid w:val="000D719A"/>
    <w:rsid w:val="000D72BC"/>
    <w:rsid w:val="000D72E4"/>
    <w:rsid w:val="000D73F0"/>
    <w:rsid w:val="000D767D"/>
    <w:rsid w:val="000D7915"/>
    <w:rsid w:val="000D7975"/>
    <w:rsid w:val="000D7B61"/>
    <w:rsid w:val="000D7D4A"/>
    <w:rsid w:val="000E0045"/>
    <w:rsid w:val="000E02C5"/>
    <w:rsid w:val="000E082A"/>
    <w:rsid w:val="000E08E8"/>
    <w:rsid w:val="000E0B01"/>
    <w:rsid w:val="000E0EA2"/>
    <w:rsid w:val="000E0F2A"/>
    <w:rsid w:val="000E1059"/>
    <w:rsid w:val="000E1115"/>
    <w:rsid w:val="000E14E3"/>
    <w:rsid w:val="000E16BF"/>
    <w:rsid w:val="000E171F"/>
    <w:rsid w:val="000E1A82"/>
    <w:rsid w:val="000E1C3F"/>
    <w:rsid w:val="000E1DF6"/>
    <w:rsid w:val="000E20E8"/>
    <w:rsid w:val="000E2B59"/>
    <w:rsid w:val="000E323C"/>
    <w:rsid w:val="000E37D9"/>
    <w:rsid w:val="000E3AEE"/>
    <w:rsid w:val="000E3D74"/>
    <w:rsid w:val="000E44AF"/>
    <w:rsid w:val="000E47F2"/>
    <w:rsid w:val="000E4E9D"/>
    <w:rsid w:val="000E521D"/>
    <w:rsid w:val="000E525E"/>
    <w:rsid w:val="000E56F3"/>
    <w:rsid w:val="000E5700"/>
    <w:rsid w:val="000E5920"/>
    <w:rsid w:val="000E5C45"/>
    <w:rsid w:val="000E5F89"/>
    <w:rsid w:val="000E68AE"/>
    <w:rsid w:val="000E6A15"/>
    <w:rsid w:val="000E6C51"/>
    <w:rsid w:val="000E6DDE"/>
    <w:rsid w:val="000E76A7"/>
    <w:rsid w:val="000E7791"/>
    <w:rsid w:val="000E7AE4"/>
    <w:rsid w:val="000E7B71"/>
    <w:rsid w:val="000E7D8C"/>
    <w:rsid w:val="000E7E23"/>
    <w:rsid w:val="000E7F92"/>
    <w:rsid w:val="000E7FC8"/>
    <w:rsid w:val="000F017B"/>
    <w:rsid w:val="000F036A"/>
    <w:rsid w:val="000F050A"/>
    <w:rsid w:val="000F09D6"/>
    <w:rsid w:val="000F09F4"/>
    <w:rsid w:val="000F0ECF"/>
    <w:rsid w:val="000F124D"/>
    <w:rsid w:val="000F1616"/>
    <w:rsid w:val="000F17B7"/>
    <w:rsid w:val="000F19F0"/>
    <w:rsid w:val="000F1E68"/>
    <w:rsid w:val="000F1EF2"/>
    <w:rsid w:val="000F2033"/>
    <w:rsid w:val="000F20C6"/>
    <w:rsid w:val="000F2303"/>
    <w:rsid w:val="000F2487"/>
    <w:rsid w:val="000F2641"/>
    <w:rsid w:val="000F276E"/>
    <w:rsid w:val="000F2B75"/>
    <w:rsid w:val="000F2F83"/>
    <w:rsid w:val="000F30A4"/>
    <w:rsid w:val="000F31F5"/>
    <w:rsid w:val="000F324E"/>
    <w:rsid w:val="000F3317"/>
    <w:rsid w:val="000F3D23"/>
    <w:rsid w:val="000F455C"/>
    <w:rsid w:val="000F4563"/>
    <w:rsid w:val="000F494E"/>
    <w:rsid w:val="000F497E"/>
    <w:rsid w:val="000F527E"/>
    <w:rsid w:val="000F5282"/>
    <w:rsid w:val="000F5460"/>
    <w:rsid w:val="000F54DB"/>
    <w:rsid w:val="000F5C1F"/>
    <w:rsid w:val="000F5CA7"/>
    <w:rsid w:val="000F5EDF"/>
    <w:rsid w:val="000F6037"/>
    <w:rsid w:val="000F63FB"/>
    <w:rsid w:val="000F64B4"/>
    <w:rsid w:val="000F6B0C"/>
    <w:rsid w:val="000F70C4"/>
    <w:rsid w:val="000F77F9"/>
    <w:rsid w:val="000F794A"/>
    <w:rsid w:val="000F7DF5"/>
    <w:rsid w:val="00100288"/>
    <w:rsid w:val="0010038E"/>
    <w:rsid w:val="001003DD"/>
    <w:rsid w:val="00100A7D"/>
    <w:rsid w:val="00100CB7"/>
    <w:rsid w:val="00101210"/>
    <w:rsid w:val="0010124C"/>
    <w:rsid w:val="001012ED"/>
    <w:rsid w:val="001019C2"/>
    <w:rsid w:val="00101B55"/>
    <w:rsid w:val="001029C3"/>
    <w:rsid w:val="00102B71"/>
    <w:rsid w:val="00102C44"/>
    <w:rsid w:val="00102F5E"/>
    <w:rsid w:val="001035E9"/>
    <w:rsid w:val="001039BF"/>
    <w:rsid w:val="00103CB0"/>
    <w:rsid w:val="001044EB"/>
    <w:rsid w:val="001044FA"/>
    <w:rsid w:val="00104635"/>
    <w:rsid w:val="0010472A"/>
    <w:rsid w:val="00104961"/>
    <w:rsid w:val="00104A08"/>
    <w:rsid w:val="00104AD3"/>
    <w:rsid w:val="00105731"/>
    <w:rsid w:val="001058B6"/>
    <w:rsid w:val="001060F6"/>
    <w:rsid w:val="001061F8"/>
    <w:rsid w:val="0010682A"/>
    <w:rsid w:val="00106943"/>
    <w:rsid w:val="00106F29"/>
    <w:rsid w:val="00106FA1"/>
    <w:rsid w:val="00107025"/>
    <w:rsid w:val="0010737F"/>
    <w:rsid w:val="00107468"/>
    <w:rsid w:val="00107855"/>
    <w:rsid w:val="00110309"/>
    <w:rsid w:val="0011097E"/>
    <w:rsid w:val="00110CBA"/>
    <w:rsid w:val="0011131A"/>
    <w:rsid w:val="0011172C"/>
    <w:rsid w:val="00111A42"/>
    <w:rsid w:val="00111B3E"/>
    <w:rsid w:val="00112552"/>
    <w:rsid w:val="00112AB0"/>
    <w:rsid w:val="00112B4A"/>
    <w:rsid w:val="001130F4"/>
    <w:rsid w:val="001133CB"/>
    <w:rsid w:val="00113616"/>
    <w:rsid w:val="00113A69"/>
    <w:rsid w:val="00113BCB"/>
    <w:rsid w:val="00113FB3"/>
    <w:rsid w:val="0011435C"/>
    <w:rsid w:val="00114394"/>
    <w:rsid w:val="001143D0"/>
    <w:rsid w:val="0011493B"/>
    <w:rsid w:val="00114A9F"/>
    <w:rsid w:val="00114B2A"/>
    <w:rsid w:val="00114E95"/>
    <w:rsid w:val="00114EBF"/>
    <w:rsid w:val="0011532A"/>
    <w:rsid w:val="00115BCD"/>
    <w:rsid w:val="00115FCB"/>
    <w:rsid w:val="001160E5"/>
    <w:rsid w:val="001168F4"/>
    <w:rsid w:val="00116979"/>
    <w:rsid w:val="001169C3"/>
    <w:rsid w:val="00117067"/>
    <w:rsid w:val="00117860"/>
    <w:rsid w:val="0011790E"/>
    <w:rsid w:val="00117CE2"/>
    <w:rsid w:val="001203EB"/>
    <w:rsid w:val="0012061E"/>
    <w:rsid w:val="00121E99"/>
    <w:rsid w:val="00122200"/>
    <w:rsid w:val="00122D23"/>
    <w:rsid w:val="001237A5"/>
    <w:rsid w:val="00123C64"/>
    <w:rsid w:val="00123E3A"/>
    <w:rsid w:val="00124226"/>
    <w:rsid w:val="001245A9"/>
    <w:rsid w:val="00124732"/>
    <w:rsid w:val="00124A65"/>
    <w:rsid w:val="0012576B"/>
    <w:rsid w:val="001260EA"/>
    <w:rsid w:val="001262F2"/>
    <w:rsid w:val="00126A4A"/>
    <w:rsid w:val="00126B62"/>
    <w:rsid w:val="00127068"/>
    <w:rsid w:val="001271AE"/>
    <w:rsid w:val="001271BC"/>
    <w:rsid w:val="0012733D"/>
    <w:rsid w:val="001274AB"/>
    <w:rsid w:val="00127889"/>
    <w:rsid w:val="00127B47"/>
    <w:rsid w:val="00127BDE"/>
    <w:rsid w:val="00127D2E"/>
    <w:rsid w:val="00127F11"/>
    <w:rsid w:val="00127FD4"/>
    <w:rsid w:val="0013053F"/>
    <w:rsid w:val="00130597"/>
    <w:rsid w:val="001308E9"/>
    <w:rsid w:val="00130902"/>
    <w:rsid w:val="00130921"/>
    <w:rsid w:val="00130A60"/>
    <w:rsid w:val="00130B6E"/>
    <w:rsid w:val="00130C04"/>
    <w:rsid w:val="00130C83"/>
    <w:rsid w:val="00130C9A"/>
    <w:rsid w:val="00130DCB"/>
    <w:rsid w:val="001310BE"/>
    <w:rsid w:val="00131798"/>
    <w:rsid w:val="00131ABD"/>
    <w:rsid w:val="00131E02"/>
    <w:rsid w:val="00131FF2"/>
    <w:rsid w:val="001320AC"/>
    <w:rsid w:val="00132152"/>
    <w:rsid w:val="00132350"/>
    <w:rsid w:val="0013241B"/>
    <w:rsid w:val="001329FB"/>
    <w:rsid w:val="00133504"/>
    <w:rsid w:val="0013355B"/>
    <w:rsid w:val="00133754"/>
    <w:rsid w:val="00133921"/>
    <w:rsid w:val="00133A56"/>
    <w:rsid w:val="00134128"/>
    <w:rsid w:val="0013414B"/>
    <w:rsid w:val="00134162"/>
    <w:rsid w:val="00134245"/>
    <w:rsid w:val="001345D0"/>
    <w:rsid w:val="0013462E"/>
    <w:rsid w:val="001346F9"/>
    <w:rsid w:val="00135363"/>
    <w:rsid w:val="001354A4"/>
    <w:rsid w:val="00135C35"/>
    <w:rsid w:val="0013613E"/>
    <w:rsid w:val="0013618D"/>
    <w:rsid w:val="0013627D"/>
    <w:rsid w:val="001363B0"/>
    <w:rsid w:val="001366BE"/>
    <w:rsid w:val="00136882"/>
    <w:rsid w:val="00136E4E"/>
    <w:rsid w:val="00137C57"/>
    <w:rsid w:val="00137F7C"/>
    <w:rsid w:val="00140617"/>
    <w:rsid w:val="00140A85"/>
    <w:rsid w:val="00140D15"/>
    <w:rsid w:val="00141003"/>
    <w:rsid w:val="0014144A"/>
    <w:rsid w:val="001414B9"/>
    <w:rsid w:val="0014150C"/>
    <w:rsid w:val="001415B7"/>
    <w:rsid w:val="00141F65"/>
    <w:rsid w:val="001423E8"/>
    <w:rsid w:val="00142D31"/>
    <w:rsid w:val="001431D7"/>
    <w:rsid w:val="001432A5"/>
    <w:rsid w:val="0014338F"/>
    <w:rsid w:val="001435E7"/>
    <w:rsid w:val="00144216"/>
    <w:rsid w:val="001449E9"/>
    <w:rsid w:val="00144C81"/>
    <w:rsid w:val="001452F2"/>
    <w:rsid w:val="001455CC"/>
    <w:rsid w:val="00145E10"/>
    <w:rsid w:val="00145E81"/>
    <w:rsid w:val="00145F23"/>
    <w:rsid w:val="00146252"/>
    <w:rsid w:val="001462B4"/>
    <w:rsid w:val="00146327"/>
    <w:rsid w:val="00146D70"/>
    <w:rsid w:val="00147144"/>
    <w:rsid w:val="00147159"/>
    <w:rsid w:val="001476D2"/>
    <w:rsid w:val="001477C4"/>
    <w:rsid w:val="00147BD8"/>
    <w:rsid w:val="00147CB0"/>
    <w:rsid w:val="00147DCF"/>
    <w:rsid w:val="001500CE"/>
    <w:rsid w:val="001504F4"/>
    <w:rsid w:val="00150822"/>
    <w:rsid w:val="00150BB0"/>
    <w:rsid w:val="00150DB6"/>
    <w:rsid w:val="00150DE1"/>
    <w:rsid w:val="0015104F"/>
    <w:rsid w:val="00151A98"/>
    <w:rsid w:val="00151B19"/>
    <w:rsid w:val="00151B52"/>
    <w:rsid w:val="001521EA"/>
    <w:rsid w:val="001521F7"/>
    <w:rsid w:val="001524E6"/>
    <w:rsid w:val="00152749"/>
    <w:rsid w:val="00152D9A"/>
    <w:rsid w:val="00152DB4"/>
    <w:rsid w:val="0015305A"/>
    <w:rsid w:val="0015332D"/>
    <w:rsid w:val="0015365E"/>
    <w:rsid w:val="00153A39"/>
    <w:rsid w:val="00153DFA"/>
    <w:rsid w:val="00153E03"/>
    <w:rsid w:val="0015406B"/>
    <w:rsid w:val="00154200"/>
    <w:rsid w:val="00154464"/>
    <w:rsid w:val="001546B3"/>
    <w:rsid w:val="00154B00"/>
    <w:rsid w:val="00154C8C"/>
    <w:rsid w:val="00155187"/>
    <w:rsid w:val="00155273"/>
    <w:rsid w:val="0015640E"/>
    <w:rsid w:val="0015682D"/>
    <w:rsid w:val="00156E66"/>
    <w:rsid w:val="001570E0"/>
    <w:rsid w:val="00157590"/>
    <w:rsid w:val="00157B1D"/>
    <w:rsid w:val="00160292"/>
    <w:rsid w:val="001603A4"/>
    <w:rsid w:val="0016067A"/>
    <w:rsid w:val="001607FC"/>
    <w:rsid w:val="00160825"/>
    <w:rsid w:val="0016093B"/>
    <w:rsid w:val="00160994"/>
    <w:rsid w:val="00160FFB"/>
    <w:rsid w:val="0016135B"/>
    <w:rsid w:val="00161573"/>
    <w:rsid w:val="001616B9"/>
    <w:rsid w:val="00161818"/>
    <w:rsid w:val="00161ED9"/>
    <w:rsid w:val="00161F43"/>
    <w:rsid w:val="0016218D"/>
    <w:rsid w:val="00162207"/>
    <w:rsid w:val="001622C0"/>
    <w:rsid w:val="00162869"/>
    <w:rsid w:val="00162C20"/>
    <w:rsid w:val="0016326D"/>
    <w:rsid w:val="001632A2"/>
    <w:rsid w:val="0016340D"/>
    <w:rsid w:val="001634EB"/>
    <w:rsid w:val="00163B8F"/>
    <w:rsid w:val="0016430A"/>
    <w:rsid w:val="00164698"/>
    <w:rsid w:val="00164744"/>
    <w:rsid w:val="001649A5"/>
    <w:rsid w:val="00164B5F"/>
    <w:rsid w:val="0016500A"/>
    <w:rsid w:val="00165484"/>
    <w:rsid w:val="001655A1"/>
    <w:rsid w:val="00165AC9"/>
    <w:rsid w:val="00165B20"/>
    <w:rsid w:val="001661B8"/>
    <w:rsid w:val="001666F2"/>
    <w:rsid w:val="00166706"/>
    <w:rsid w:val="0016682C"/>
    <w:rsid w:val="00166D26"/>
    <w:rsid w:val="00166DB9"/>
    <w:rsid w:val="00167086"/>
    <w:rsid w:val="00167543"/>
    <w:rsid w:val="0016768A"/>
    <w:rsid w:val="001676CD"/>
    <w:rsid w:val="0016785E"/>
    <w:rsid w:val="00167926"/>
    <w:rsid w:val="00167CA3"/>
    <w:rsid w:val="00167D79"/>
    <w:rsid w:val="00167E21"/>
    <w:rsid w:val="001702D1"/>
    <w:rsid w:val="0017057A"/>
    <w:rsid w:val="001707E0"/>
    <w:rsid w:val="001711C7"/>
    <w:rsid w:val="00171239"/>
    <w:rsid w:val="0017125F"/>
    <w:rsid w:val="00171B98"/>
    <w:rsid w:val="0017206C"/>
    <w:rsid w:val="0017211E"/>
    <w:rsid w:val="00172A9D"/>
    <w:rsid w:val="00172DC6"/>
    <w:rsid w:val="00172EE5"/>
    <w:rsid w:val="00173408"/>
    <w:rsid w:val="00173491"/>
    <w:rsid w:val="00173754"/>
    <w:rsid w:val="001738AF"/>
    <w:rsid w:val="001739CE"/>
    <w:rsid w:val="0017448B"/>
    <w:rsid w:val="00174715"/>
    <w:rsid w:val="00174A08"/>
    <w:rsid w:val="00174FCD"/>
    <w:rsid w:val="001751FD"/>
    <w:rsid w:val="00175994"/>
    <w:rsid w:val="00175C5B"/>
    <w:rsid w:val="001760B5"/>
    <w:rsid w:val="001761B2"/>
    <w:rsid w:val="001763A5"/>
    <w:rsid w:val="001763DF"/>
    <w:rsid w:val="00176694"/>
    <w:rsid w:val="0017672D"/>
    <w:rsid w:val="00176DCF"/>
    <w:rsid w:val="00176E3A"/>
    <w:rsid w:val="0017707F"/>
    <w:rsid w:val="00177248"/>
    <w:rsid w:val="00177605"/>
    <w:rsid w:val="00177CFD"/>
    <w:rsid w:val="00180261"/>
    <w:rsid w:val="001805AE"/>
    <w:rsid w:val="0018072A"/>
    <w:rsid w:val="00180A3C"/>
    <w:rsid w:val="00180F45"/>
    <w:rsid w:val="00180FBE"/>
    <w:rsid w:val="0018103A"/>
    <w:rsid w:val="001810E8"/>
    <w:rsid w:val="00181486"/>
    <w:rsid w:val="00182406"/>
    <w:rsid w:val="00182959"/>
    <w:rsid w:val="00182E83"/>
    <w:rsid w:val="00183209"/>
    <w:rsid w:val="00183263"/>
    <w:rsid w:val="001839D3"/>
    <w:rsid w:val="00183AB5"/>
    <w:rsid w:val="00183AD0"/>
    <w:rsid w:val="00184098"/>
    <w:rsid w:val="001843E1"/>
    <w:rsid w:val="001844F7"/>
    <w:rsid w:val="001844FD"/>
    <w:rsid w:val="00184ADA"/>
    <w:rsid w:val="00184CE5"/>
    <w:rsid w:val="00184FB6"/>
    <w:rsid w:val="0018544E"/>
    <w:rsid w:val="00185B1F"/>
    <w:rsid w:val="00185E93"/>
    <w:rsid w:val="00185EF4"/>
    <w:rsid w:val="001862E4"/>
    <w:rsid w:val="00186750"/>
    <w:rsid w:val="0018683A"/>
    <w:rsid w:val="00186ECD"/>
    <w:rsid w:val="001872C4"/>
    <w:rsid w:val="001873AF"/>
    <w:rsid w:val="001874EB"/>
    <w:rsid w:val="001875C1"/>
    <w:rsid w:val="001875E4"/>
    <w:rsid w:val="00187A48"/>
    <w:rsid w:val="00187B29"/>
    <w:rsid w:val="0019027A"/>
    <w:rsid w:val="001903EB"/>
    <w:rsid w:val="00190B7E"/>
    <w:rsid w:val="00190D7B"/>
    <w:rsid w:val="0019158B"/>
    <w:rsid w:val="00191730"/>
    <w:rsid w:val="00191A39"/>
    <w:rsid w:val="00191AF5"/>
    <w:rsid w:val="00191D3F"/>
    <w:rsid w:val="00192B18"/>
    <w:rsid w:val="00192BD1"/>
    <w:rsid w:val="00192C3A"/>
    <w:rsid w:val="00192CF4"/>
    <w:rsid w:val="00192FBA"/>
    <w:rsid w:val="00193026"/>
    <w:rsid w:val="00193354"/>
    <w:rsid w:val="0019351D"/>
    <w:rsid w:val="001938AB"/>
    <w:rsid w:val="00193DF9"/>
    <w:rsid w:val="00193F15"/>
    <w:rsid w:val="0019451B"/>
    <w:rsid w:val="001945E1"/>
    <w:rsid w:val="00194944"/>
    <w:rsid w:val="001949C4"/>
    <w:rsid w:val="00194E24"/>
    <w:rsid w:val="00195027"/>
    <w:rsid w:val="001957FC"/>
    <w:rsid w:val="00195E40"/>
    <w:rsid w:val="001962EB"/>
    <w:rsid w:val="00196488"/>
    <w:rsid w:val="0019673F"/>
    <w:rsid w:val="00196C3F"/>
    <w:rsid w:val="00196EF2"/>
    <w:rsid w:val="00196F50"/>
    <w:rsid w:val="00197309"/>
    <w:rsid w:val="001974C0"/>
    <w:rsid w:val="00197817"/>
    <w:rsid w:val="00197A2B"/>
    <w:rsid w:val="00197A97"/>
    <w:rsid w:val="00197AEC"/>
    <w:rsid w:val="00197C67"/>
    <w:rsid w:val="00197DC0"/>
    <w:rsid w:val="00197DEB"/>
    <w:rsid w:val="001A0257"/>
    <w:rsid w:val="001A03BA"/>
    <w:rsid w:val="001A03C1"/>
    <w:rsid w:val="001A0772"/>
    <w:rsid w:val="001A0773"/>
    <w:rsid w:val="001A0C75"/>
    <w:rsid w:val="001A13F1"/>
    <w:rsid w:val="001A16D2"/>
    <w:rsid w:val="001A1AAA"/>
    <w:rsid w:val="001A1AE5"/>
    <w:rsid w:val="001A26C8"/>
    <w:rsid w:val="001A2DB8"/>
    <w:rsid w:val="001A2DCB"/>
    <w:rsid w:val="001A3661"/>
    <w:rsid w:val="001A3846"/>
    <w:rsid w:val="001A39E9"/>
    <w:rsid w:val="001A3C23"/>
    <w:rsid w:val="001A427C"/>
    <w:rsid w:val="001A497C"/>
    <w:rsid w:val="001A4EBF"/>
    <w:rsid w:val="001A558F"/>
    <w:rsid w:val="001A56D9"/>
    <w:rsid w:val="001A5724"/>
    <w:rsid w:val="001A597E"/>
    <w:rsid w:val="001A5C5B"/>
    <w:rsid w:val="001A5E46"/>
    <w:rsid w:val="001A5F05"/>
    <w:rsid w:val="001A6763"/>
    <w:rsid w:val="001A6CCD"/>
    <w:rsid w:val="001A6DA2"/>
    <w:rsid w:val="001A7003"/>
    <w:rsid w:val="001A780A"/>
    <w:rsid w:val="001A7911"/>
    <w:rsid w:val="001A7A02"/>
    <w:rsid w:val="001A7B51"/>
    <w:rsid w:val="001A7DEC"/>
    <w:rsid w:val="001B061D"/>
    <w:rsid w:val="001B0901"/>
    <w:rsid w:val="001B0A03"/>
    <w:rsid w:val="001B0A18"/>
    <w:rsid w:val="001B0C01"/>
    <w:rsid w:val="001B0D6C"/>
    <w:rsid w:val="001B0F84"/>
    <w:rsid w:val="001B1274"/>
    <w:rsid w:val="001B1427"/>
    <w:rsid w:val="001B1589"/>
    <w:rsid w:val="001B19E8"/>
    <w:rsid w:val="001B1B62"/>
    <w:rsid w:val="001B2C98"/>
    <w:rsid w:val="001B2EC3"/>
    <w:rsid w:val="001B312F"/>
    <w:rsid w:val="001B330D"/>
    <w:rsid w:val="001B355F"/>
    <w:rsid w:val="001B37D0"/>
    <w:rsid w:val="001B3B98"/>
    <w:rsid w:val="001B3C7C"/>
    <w:rsid w:val="001B3E0A"/>
    <w:rsid w:val="001B41EF"/>
    <w:rsid w:val="001B423D"/>
    <w:rsid w:val="001B48D4"/>
    <w:rsid w:val="001B4B57"/>
    <w:rsid w:val="001B4D88"/>
    <w:rsid w:val="001B4D8E"/>
    <w:rsid w:val="001B4EA3"/>
    <w:rsid w:val="001B55DE"/>
    <w:rsid w:val="001B5616"/>
    <w:rsid w:val="001B59DC"/>
    <w:rsid w:val="001B5A96"/>
    <w:rsid w:val="001B6468"/>
    <w:rsid w:val="001B685C"/>
    <w:rsid w:val="001B6B1D"/>
    <w:rsid w:val="001B6C1C"/>
    <w:rsid w:val="001B6EDA"/>
    <w:rsid w:val="001B6EF6"/>
    <w:rsid w:val="001B6F5F"/>
    <w:rsid w:val="001B7277"/>
    <w:rsid w:val="001B7486"/>
    <w:rsid w:val="001B7609"/>
    <w:rsid w:val="001B78CC"/>
    <w:rsid w:val="001B790C"/>
    <w:rsid w:val="001C01D7"/>
    <w:rsid w:val="001C0881"/>
    <w:rsid w:val="001C09B5"/>
    <w:rsid w:val="001C1163"/>
    <w:rsid w:val="001C13B2"/>
    <w:rsid w:val="001C13D8"/>
    <w:rsid w:val="001C171A"/>
    <w:rsid w:val="001C1D53"/>
    <w:rsid w:val="001C1DC5"/>
    <w:rsid w:val="001C223D"/>
    <w:rsid w:val="001C225D"/>
    <w:rsid w:val="001C2C1A"/>
    <w:rsid w:val="001C2DAB"/>
    <w:rsid w:val="001C2F3C"/>
    <w:rsid w:val="001C2F72"/>
    <w:rsid w:val="001C3049"/>
    <w:rsid w:val="001C324C"/>
    <w:rsid w:val="001C3569"/>
    <w:rsid w:val="001C360D"/>
    <w:rsid w:val="001C372A"/>
    <w:rsid w:val="001C3919"/>
    <w:rsid w:val="001C39EF"/>
    <w:rsid w:val="001C3C4D"/>
    <w:rsid w:val="001C3D9D"/>
    <w:rsid w:val="001C403E"/>
    <w:rsid w:val="001C410B"/>
    <w:rsid w:val="001C44E4"/>
    <w:rsid w:val="001C4518"/>
    <w:rsid w:val="001C4C50"/>
    <w:rsid w:val="001C4EDA"/>
    <w:rsid w:val="001C5242"/>
    <w:rsid w:val="001C588A"/>
    <w:rsid w:val="001C60CF"/>
    <w:rsid w:val="001C63EE"/>
    <w:rsid w:val="001C6A73"/>
    <w:rsid w:val="001C6B5F"/>
    <w:rsid w:val="001C6BB6"/>
    <w:rsid w:val="001C6D5E"/>
    <w:rsid w:val="001C764A"/>
    <w:rsid w:val="001C7950"/>
    <w:rsid w:val="001C7A4E"/>
    <w:rsid w:val="001C7D06"/>
    <w:rsid w:val="001C7EC7"/>
    <w:rsid w:val="001D0351"/>
    <w:rsid w:val="001D0651"/>
    <w:rsid w:val="001D074E"/>
    <w:rsid w:val="001D0931"/>
    <w:rsid w:val="001D095A"/>
    <w:rsid w:val="001D09B9"/>
    <w:rsid w:val="001D0A75"/>
    <w:rsid w:val="001D0D1C"/>
    <w:rsid w:val="001D0D99"/>
    <w:rsid w:val="001D0F2E"/>
    <w:rsid w:val="001D1388"/>
    <w:rsid w:val="001D15AE"/>
    <w:rsid w:val="001D1B8E"/>
    <w:rsid w:val="001D1C88"/>
    <w:rsid w:val="001D21A0"/>
    <w:rsid w:val="001D2465"/>
    <w:rsid w:val="001D26D4"/>
    <w:rsid w:val="001D28DF"/>
    <w:rsid w:val="001D2ABB"/>
    <w:rsid w:val="001D2E61"/>
    <w:rsid w:val="001D35C5"/>
    <w:rsid w:val="001D376F"/>
    <w:rsid w:val="001D38F6"/>
    <w:rsid w:val="001D4737"/>
    <w:rsid w:val="001D4A11"/>
    <w:rsid w:val="001D4AB0"/>
    <w:rsid w:val="001D4AE0"/>
    <w:rsid w:val="001D4B41"/>
    <w:rsid w:val="001D4D86"/>
    <w:rsid w:val="001D4F24"/>
    <w:rsid w:val="001D4F79"/>
    <w:rsid w:val="001D513F"/>
    <w:rsid w:val="001D5390"/>
    <w:rsid w:val="001D5DBA"/>
    <w:rsid w:val="001D65A8"/>
    <w:rsid w:val="001D7164"/>
    <w:rsid w:val="001D7549"/>
    <w:rsid w:val="001D758A"/>
    <w:rsid w:val="001D787A"/>
    <w:rsid w:val="001D796B"/>
    <w:rsid w:val="001D7975"/>
    <w:rsid w:val="001D7DCF"/>
    <w:rsid w:val="001E009C"/>
    <w:rsid w:val="001E076A"/>
    <w:rsid w:val="001E0E0E"/>
    <w:rsid w:val="001E105F"/>
    <w:rsid w:val="001E1C8E"/>
    <w:rsid w:val="001E2688"/>
    <w:rsid w:val="001E27C0"/>
    <w:rsid w:val="001E288C"/>
    <w:rsid w:val="001E2CB0"/>
    <w:rsid w:val="001E303B"/>
    <w:rsid w:val="001E321C"/>
    <w:rsid w:val="001E33D8"/>
    <w:rsid w:val="001E3540"/>
    <w:rsid w:val="001E3ECE"/>
    <w:rsid w:val="001E4015"/>
    <w:rsid w:val="001E402C"/>
    <w:rsid w:val="001E40B8"/>
    <w:rsid w:val="001E461C"/>
    <w:rsid w:val="001E4B04"/>
    <w:rsid w:val="001E4B59"/>
    <w:rsid w:val="001E4BC6"/>
    <w:rsid w:val="001E52AD"/>
    <w:rsid w:val="001E5A00"/>
    <w:rsid w:val="001E60D6"/>
    <w:rsid w:val="001E619B"/>
    <w:rsid w:val="001E6645"/>
    <w:rsid w:val="001E67E7"/>
    <w:rsid w:val="001E7155"/>
    <w:rsid w:val="001E74B7"/>
    <w:rsid w:val="001E769A"/>
    <w:rsid w:val="001E7E14"/>
    <w:rsid w:val="001F000F"/>
    <w:rsid w:val="001F005E"/>
    <w:rsid w:val="001F04B6"/>
    <w:rsid w:val="001F05C7"/>
    <w:rsid w:val="001F0A8A"/>
    <w:rsid w:val="001F0BB7"/>
    <w:rsid w:val="001F0C43"/>
    <w:rsid w:val="001F0C83"/>
    <w:rsid w:val="001F1031"/>
    <w:rsid w:val="001F137C"/>
    <w:rsid w:val="001F1979"/>
    <w:rsid w:val="001F1A40"/>
    <w:rsid w:val="001F1A44"/>
    <w:rsid w:val="001F1F94"/>
    <w:rsid w:val="001F2921"/>
    <w:rsid w:val="001F2C27"/>
    <w:rsid w:val="001F3589"/>
    <w:rsid w:val="001F3B80"/>
    <w:rsid w:val="001F3CA1"/>
    <w:rsid w:val="001F3D74"/>
    <w:rsid w:val="001F3FE9"/>
    <w:rsid w:val="001F427B"/>
    <w:rsid w:val="001F42F5"/>
    <w:rsid w:val="001F4310"/>
    <w:rsid w:val="001F4859"/>
    <w:rsid w:val="001F4AD0"/>
    <w:rsid w:val="001F4C41"/>
    <w:rsid w:val="001F4CB5"/>
    <w:rsid w:val="001F56B1"/>
    <w:rsid w:val="001F5A54"/>
    <w:rsid w:val="001F6051"/>
    <w:rsid w:val="001F60FB"/>
    <w:rsid w:val="001F659D"/>
    <w:rsid w:val="001F66AE"/>
    <w:rsid w:val="001F676C"/>
    <w:rsid w:val="001F71F4"/>
    <w:rsid w:val="001F74C6"/>
    <w:rsid w:val="001F7700"/>
    <w:rsid w:val="001F7814"/>
    <w:rsid w:val="001F78A4"/>
    <w:rsid w:val="001F7CB2"/>
    <w:rsid w:val="00200165"/>
    <w:rsid w:val="00200800"/>
    <w:rsid w:val="0020098A"/>
    <w:rsid w:val="002013A6"/>
    <w:rsid w:val="0020150C"/>
    <w:rsid w:val="00201D70"/>
    <w:rsid w:val="00201FD1"/>
    <w:rsid w:val="00202195"/>
    <w:rsid w:val="0020231F"/>
    <w:rsid w:val="00202554"/>
    <w:rsid w:val="0020257A"/>
    <w:rsid w:val="00202BB6"/>
    <w:rsid w:val="00203578"/>
    <w:rsid w:val="00203628"/>
    <w:rsid w:val="00203944"/>
    <w:rsid w:val="00203CD4"/>
    <w:rsid w:val="00203F88"/>
    <w:rsid w:val="00204951"/>
    <w:rsid w:val="002049EE"/>
    <w:rsid w:val="002051F3"/>
    <w:rsid w:val="00205265"/>
    <w:rsid w:val="0020544E"/>
    <w:rsid w:val="00205763"/>
    <w:rsid w:val="0020595A"/>
    <w:rsid w:val="0020664C"/>
    <w:rsid w:val="002069CA"/>
    <w:rsid w:val="00206F19"/>
    <w:rsid w:val="00207532"/>
    <w:rsid w:val="002077DA"/>
    <w:rsid w:val="002079EF"/>
    <w:rsid w:val="00207C49"/>
    <w:rsid w:val="00207C7B"/>
    <w:rsid w:val="00207C81"/>
    <w:rsid w:val="00207D5C"/>
    <w:rsid w:val="00207D88"/>
    <w:rsid w:val="002103C7"/>
    <w:rsid w:val="002103EC"/>
    <w:rsid w:val="0021091B"/>
    <w:rsid w:val="00210FFE"/>
    <w:rsid w:val="00211F13"/>
    <w:rsid w:val="002122FD"/>
    <w:rsid w:val="002123DE"/>
    <w:rsid w:val="00212868"/>
    <w:rsid w:val="00212A97"/>
    <w:rsid w:val="00212C89"/>
    <w:rsid w:val="00212D3B"/>
    <w:rsid w:val="00212E4A"/>
    <w:rsid w:val="0021333D"/>
    <w:rsid w:val="0021360D"/>
    <w:rsid w:val="0021366C"/>
    <w:rsid w:val="00213759"/>
    <w:rsid w:val="002137B5"/>
    <w:rsid w:val="00213B35"/>
    <w:rsid w:val="00213DCE"/>
    <w:rsid w:val="0021426F"/>
    <w:rsid w:val="002146AA"/>
    <w:rsid w:val="002146ED"/>
    <w:rsid w:val="00214C2C"/>
    <w:rsid w:val="002151B9"/>
    <w:rsid w:val="0021531A"/>
    <w:rsid w:val="00215BDD"/>
    <w:rsid w:val="0021607B"/>
    <w:rsid w:val="0021618F"/>
    <w:rsid w:val="00216306"/>
    <w:rsid w:val="0021668E"/>
    <w:rsid w:val="00216D17"/>
    <w:rsid w:val="002171FC"/>
    <w:rsid w:val="002177CE"/>
    <w:rsid w:val="00217F72"/>
    <w:rsid w:val="002200B6"/>
    <w:rsid w:val="00220A87"/>
    <w:rsid w:val="00220B4A"/>
    <w:rsid w:val="0022128A"/>
    <w:rsid w:val="002217CB"/>
    <w:rsid w:val="00221ABE"/>
    <w:rsid w:val="00221D07"/>
    <w:rsid w:val="00221EF7"/>
    <w:rsid w:val="00222262"/>
    <w:rsid w:val="002224AE"/>
    <w:rsid w:val="002224C7"/>
    <w:rsid w:val="002224D0"/>
    <w:rsid w:val="00222C28"/>
    <w:rsid w:val="00222C43"/>
    <w:rsid w:val="00222D7F"/>
    <w:rsid w:val="00222DEE"/>
    <w:rsid w:val="00223131"/>
    <w:rsid w:val="002236C0"/>
    <w:rsid w:val="0022385D"/>
    <w:rsid w:val="0022388E"/>
    <w:rsid w:val="002238DC"/>
    <w:rsid w:val="00223AF8"/>
    <w:rsid w:val="00223D4D"/>
    <w:rsid w:val="00224457"/>
    <w:rsid w:val="0022470F"/>
    <w:rsid w:val="002249DA"/>
    <w:rsid w:val="00224AAA"/>
    <w:rsid w:val="00224EB5"/>
    <w:rsid w:val="00224FFD"/>
    <w:rsid w:val="00225601"/>
    <w:rsid w:val="0022605D"/>
    <w:rsid w:val="0022611C"/>
    <w:rsid w:val="002263F6"/>
    <w:rsid w:val="00226560"/>
    <w:rsid w:val="00226732"/>
    <w:rsid w:val="00226B02"/>
    <w:rsid w:val="00226B0B"/>
    <w:rsid w:val="0022747B"/>
    <w:rsid w:val="0022796B"/>
    <w:rsid w:val="00227C85"/>
    <w:rsid w:val="00227F7E"/>
    <w:rsid w:val="0023029D"/>
    <w:rsid w:val="00230635"/>
    <w:rsid w:val="00231338"/>
    <w:rsid w:val="00231DAF"/>
    <w:rsid w:val="002320A1"/>
    <w:rsid w:val="0023260B"/>
    <w:rsid w:val="00232DF7"/>
    <w:rsid w:val="00232F15"/>
    <w:rsid w:val="00233261"/>
    <w:rsid w:val="00233A00"/>
    <w:rsid w:val="00233A72"/>
    <w:rsid w:val="00233F26"/>
    <w:rsid w:val="002341B1"/>
    <w:rsid w:val="002341BC"/>
    <w:rsid w:val="002343DA"/>
    <w:rsid w:val="00234EF3"/>
    <w:rsid w:val="00234F18"/>
    <w:rsid w:val="00235017"/>
    <w:rsid w:val="00235290"/>
    <w:rsid w:val="00235783"/>
    <w:rsid w:val="00235C03"/>
    <w:rsid w:val="00235D89"/>
    <w:rsid w:val="00236428"/>
    <w:rsid w:val="00236590"/>
    <w:rsid w:val="00236C44"/>
    <w:rsid w:val="00237373"/>
    <w:rsid w:val="002378E6"/>
    <w:rsid w:val="00237EDE"/>
    <w:rsid w:val="0024011D"/>
    <w:rsid w:val="002402D7"/>
    <w:rsid w:val="00240369"/>
    <w:rsid w:val="00240AF9"/>
    <w:rsid w:val="00240E4F"/>
    <w:rsid w:val="00240F19"/>
    <w:rsid w:val="00241166"/>
    <w:rsid w:val="002411F1"/>
    <w:rsid w:val="00241D9B"/>
    <w:rsid w:val="00241E12"/>
    <w:rsid w:val="00241E7F"/>
    <w:rsid w:val="002420B3"/>
    <w:rsid w:val="00242135"/>
    <w:rsid w:val="0024252E"/>
    <w:rsid w:val="00243080"/>
    <w:rsid w:val="002435E2"/>
    <w:rsid w:val="002436A8"/>
    <w:rsid w:val="002438D2"/>
    <w:rsid w:val="002439F1"/>
    <w:rsid w:val="00243CF5"/>
    <w:rsid w:val="00243E4E"/>
    <w:rsid w:val="00244041"/>
    <w:rsid w:val="00244247"/>
    <w:rsid w:val="00244ACC"/>
    <w:rsid w:val="00244C24"/>
    <w:rsid w:val="00244DAF"/>
    <w:rsid w:val="0024547C"/>
    <w:rsid w:val="0024617C"/>
    <w:rsid w:val="002461F0"/>
    <w:rsid w:val="0024711B"/>
    <w:rsid w:val="002478AC"/>
    <w:rsid w:val="00247907"/>
    <w:rsid w:val="00247A15"/>
    <w:rsid w:val="00247B1A"/>
    <w:rsid w:val="00247B4B"/>
    <w:rsid w:val="00247F2C"/>
    <w:rsid w:val="002506BE"/>
    <w:rsid w:val="00250700"/>
    <w:rsid w:val="00250740"/>
    <w:rsid w:val="00250AAC"/>
    <w:rsid w:val="00250FFD"/>
    <w:rsid w:val="00251290"/>
    <w:rsid w:val="0025130A"/>
    <w:rsid w:val="0025163A"/>
    <w:rsid w:val="0025164E"/>
    <w:rsid w:val="00251D4C"/>
    <w:rsid w:val="00251DE3"/>
    <w:rsid w:val="00252673"/>
    <w:rsid w:val="00253035"/>
    <w:rsid w:val="002530E4"/>
    <w:rsid w:val="002534B8"/>
    <w:rsid w:val="00253A7B"/>
    <w:rsid w:val="00253B14"/>
    <w:rsid w:val="00253E3B"/>
    <w:rsid w:val="00253FC9"/>
    <w:rsid w:val="00253FCD"/>
    <w:rsid w:val="002540A7"/>
    <w:rsid w:val="00254345"/>
    <w:rsid w:val="002549FC"/>
    <w:rsid w:val="00254C46"/>
    <w:rsid w:val="00254FD1"/>
    <w:rsid w:val="00255409"/>
    <w:rsid w:val="002556D2"/>
    <w:rsid w:val="0025580B"/>
    <w:rsid w:val="00255DFC"/>
    <w:rsid w:val="00256279"/>
    <w:rsid w:val="0025636B"/>
    <w:rsid w:val="00256577"/>
    <w:rsid w:val="00256995"/>
    <w:rsid w:val="0025699A"/>
    <w:rsid w:val="002575EE"/>
    <w:rsid w:val="0025798B"/>
    <w:rsid w:val="00257EC4"/>
    <w:rsid w:val="00257ECA"/>
    <w:rsid w:val="00257ED2"/>
    <w:rsid w:val="00257F64"/>
    <w:rsid w:val="00260024"/>
    <w:rsid w:val="00260227"/>
    <w:rsid w:val="00260A39"/>
    <w:rsid w:val="00260F0E"/>
    <w:rsid w:val="00260F2E"/>
    <w:rsid w:val="0026122C"/>
    <w:rsid w:val="002612EE"/>
    <w:rsid w:val="002613B6"/>
    <w:rsid w:val="002617CA"/>
    <w:rsid w:val="002619C6"/>
    <w:rsid w:val="00261B32"/>
    <w:rsid w:val="0026212C"/>
    <w:rsid w:val="00262184"/>
    <w:rsid w:val="00262438"/>
    <w:rsid w:val="00262D84"/>
    <w:rsid w:val="00262FDA"/>
    <w:rsid w:val="00263070"/>
    <w:rsid w:val="00263230"/>
    <w:rsid w:val="002637DE"/>
    <w:rsid w:val="00263986"/>
    <w:rsid w:val="002639D9"/>
    <w:rsid w:val="00263C34"/>
    <w:rsid w:val="00263D3F"/>
    <w:rsid w:val="002645F1"/>
    <w:rsid w:val="002649B8"/>
    <w:rsid w:val="00264BD1"/>
    <w:rsid w:val="0026549F"/>
    <w:rsid w:val="0026562B"/>
    <w:rsid w:val="002656B4"/>
    <w:rsid w:val="002659CF"/>
    <w:rsid w:val="00265A14"/>
    <w:rsid w:val="00266243"/>
    <w:rsid w:val="002669FB"/>
    <w:rsid w:val="00266DAF"/>
    <w:rsid w:val="00267707"/>
    <w:rsid w:val="00267B91"/>
    <w:rsid w:val="00270024"/>
    <w:rsid w:val="00270244"/>
    <w:rsid w:val="002708C0"/>
    <w:rsid w:val="00270A79"/>
    <w:rsid w:val="00270D48"/>
    <w:rsid w:val="00270EA7"/>
    <w:rsid w:val="002716A5"/>
    <w:rsid w:val="002717AD"/>
    <w:rsid w:val="0027185E"/>
    <w:rsid w:val="002718D4"/>
    <w:rsid w:val="00271BA6"/>
    <w:rsid w:val="00271BA9"/>
    <w:rsid w:val="00271CF6"/>
    <w:rsid w:val="00271D3D"/>
    <w:rsid w:val="002726EA"/>
    <w:rsid w:val="00272759"/>
    <w:rsid w:val="0027280E"/>
    <w:rsid w:val="002730E0"/>
    <w:rsid w:val="00273230"/>
    <w:rsid w:val="002734FF"/>
    <w:rsid w:val="002742C3"/>
    <w:rsid w:val="00274538"/>
    <w:rsid w:val="00274978"/>
    <w:rsid w:val="002749EA"/>
    <w:rsid w:val="00275226"/>
    <w:rsid w:val="0027549A"/>
    <w:rsid w:val="00275627"/>
    <w:rsid w:val="00275DA7"/>
    <w:rsid w:val="00275E35"/>
    <w:rsid w:val="00276188"/>
    <w:rsid w:val="00276209"/>
    <w:rsid w:val="00276590"/>
    <w:rsid w:val="002766E8"/>
    <w:rsid w:val="00276F41"/>
    <w:rsid w:val="00277200"/>
    <w:rsid w:val="00277689"/>
    <w:rsid w:val="00277B75"/>
    <w:rsid w:val="00277F55"/>
    <w:rsid w:val="00280F5B"/>
    <w:rsid w:val="00281365"/>
    <w:rsid w:val="0028154B"/>
    <w:rsid w:val="0028158F"/>
    <w:rsid w:val="002815FD"/>
    <w:rsid w:val="0028163B"/>
    <w:rsid w:val="002816CD"/>
    <w:rsid w:val="00281D32"/>
    <w:rsid w:val="00281E61"/>
    <w:rsid w:val="00282082"/>
    <w:rsid w:val="00282254"/>
    <w:rsid w:val="00282714"/>
    <w:rsid w:val="00282A16"/>
    <w:rsid w:val="00282C66"/>
    <w:rsid w:val="00282D26"/>
    <w:rsid w:val="00283DAD"/>
    <w:rsid w:val="00283FB4"/>
    <w:rsid w:val="00284740"/>
    <w:rsid w:val="002847A2"/>
    <w:rsid w:val="00285245"/>
    <w:rsid w:val="00285270"/>
    <w:rsid w:val="0028564D"/>
    <w:rsid w:val="00286582"/>
    <w:rsid w:val="002867C4"/>
    <w:rsid w:val="00286C46"/>
    <w:rsid w:val="00286C5E"/>
    <w:rsid w:val="00286F55"/>
    <w:rsid w:val="00287306"/>
    <w:rsid w:val="00287349"/>
    <w:rsid w:val="00287386"/>
    <w:rsid w:val="002873B8"/>
    <w:rsid w:val="00287DFD"/>
    <w:rsid w:val="00290513"/>
    <w:rsid w:val="00290859"/>
    <w:rsid w:val="002909DA"/>
    <w:rsid w:val="00290F70"/>
    <w:rsid w:val="002917F9"/>
    <w:rsid w:val="00291A9C"/>
    <w:rsid w:val="00291F9C"/>
    <w:rsid w:val="002924AD"/>
    <w:rsid w:val="002926DD"/>
    <w:rsid w:val="002928C7"/>
    <w:rsid w:val="00292D7B"/>
    <w:rsid w:val="00292ED6"/>
    <w:rsid w:val="00293398"/>
    <w:rsid w:val="002933E6"/>
    <w:rsid w:val="00293730"/>
    <w:rsid w:val="0029374C"/>
    <w:rsid w:val="00293A7E"/>
    <w:rsid w:val="00294164"/>
    <w:rsid w:val="002941E8"/>
    <w:rsid w:val="00294839"/>
    <w:rsid w:val="0029488D"/>
    <w:rsid w:val="00294A0D"/>
    <w:rsid w:val="00294BC8"/>
    <w:rsid w:val="00294C14"/>
    <w:rsid w:val="00294E60"/>
    <w:rsid w:val="00295314"/>
    <w:rsid w:val="00295704"/>
    <w:rsid w:val="00295897"/>
    <w:rsid w:val="00296096"/>
    <w:rsid w:val="00297413"/>
    <w:rsid w:val="00297ACF"/>
    <w:rsid w:val="00297B16"/>
    <w:rsid w:val="002A00C5"/>
    <w:rsid w:val="002A00D2"/>
    <w:rsid w:val="002A00EB"/>
    <w:rsid w:val="002A01AA"/>
    <w:rsid w:val="002A03E5"/>
    <w:rsid w:val="002A052A"/>
    <w:rsid w:val="002A076D"/>
    <w:rsid w:val="002A0771"/>
    <w:rsid w:val="002A1333"/>
    <w:rsid w:val="002A1590"/>
    <w:rsid w:val="002A1E15"/>
    <w:rsid w:val="002A220B"/>
    <w:rsid w:val="002A22C3"/>
    <w:rsid w:val="002A2314"/>
    <w:rsid w:val="002A26DB"/>
    <w:rsid w:val="002A2A01"/>
    <w:rsid w:val="002A3BD5"/>
    <w:rsid w:val="002A44FF"/>
    <w:rsid w:val="002A4593"/>
    <w:rsid w:val="002A4A58"/>
    <w:rsid w:val="002A4B03"/>
    <w:rsid w:val="002A4D72"/>
    <w:rsid w:val="002A562C"/>
    <w:rsid w:val="002A62C6"/>
    <w:rsid w:val="002A6860"/>
    <w:rsid w:val="002A68A8"/>
    <w:rsid w:val="002A68B6"/>
    <w:rsid w:val="002A6AAC"/>
    <w:rsid w:val="002A6AE6"/>
    <w:rsid w:val="002A6DB5"/>
    <w:rsid w:val="002A6DE2"/>
    <w:rsid w:val="002A71D2"/>
    <w:rsid w:val="002A746A"/>
    <w:rsid w:val="002A75EB"/>
    <w:rsid w:val="002A78FB"/>
    <w:rsid w:val="002A79C3"/>
    <w:rsid w:val="002A79FF"/>
    <w:rsid w:val="002A7D4B"/>
    <w:rsid w:val="002A7DCD"/>
    <w:rsid w:val="002A7E2F"/>
    <w:rsid w:val="002B008A"/>
    <w:rsid w:val="002B12C9"/>
    <w:rsid w:val="002B151F"/>
    <w:rsid w:val="002B1633"/>
    <w:rsid w:val="002B17EF"/>
    <w:rsid w:val="002B1D35"/>
    <w:rsid w:val="002B1F0C"/>
    <w:rsid w:val="002B214E"/>
    <w:rsid w:val="002B2432"/>
    <w:rsid w:val="002B2676"/>
    <w:rsid w:val="002B283A"/>
    <w:rsid w:val="002B28A8"/>
    <w:rsid w:val="002B2926"/>
    <w:rsid w:val="002B2B09"/>
    <w:rsid w:val="002B2CFA"/>
    <w:rsid w:val="002B302B"/>
    <w:rsid w:val="002B3348"/>
    <w:rsid w:val="002B33BA"/>
    <w:rsid w:val="002B3C7A"/>
    <w:rsid w:val="002B4079"/>
    <w:rsid w:val="002B426D"/>
    <w:rsid w:val="002B496F"/>
    <w:rsid w:val="002B4A15"/>
    <w:rsid w:val="002B4B6D"/>
    <w:rsid w:val="002B4C95"/>
    <w:rsid w:val="002B4FF9"/>
    <w:rsid w:val="002B5387"/>
    <w:rsid w:val="002B5583"/>
    <w:rsid w:val="002B55DB"/>
    <w:rsid w:val="002B562B"/>
    <w:rsid w:val="002B5958"/>
    <w:rsid w:val="002B5B83"/>
    <w:rsid w:val="002B5BB6"/>
    <w:rsid w:val="002B5DA6"/>
    <w:rsid w:val="002B603D"/>
    <w:rsid w:val="002B6274"/>
    <w:rsid w:val="002B6353"/>
    <w:rsid w:val="002B651D"/>
    <w:rsid w:val="002B65EB"/>
    <w:rsid w:val="002B6E43"/>
    <w:rsid w:val="002B6F27"/>
    <w:rsid w:val="002B6F8F"/>
    <w:rsid w:val="002B73F4"/>
    <w:rsid w:val="002B74D3"/>
    <w:rsid w:val="002B766F"/>
    <w:rsid w:val="002B7695"/>
    <w:rsid w:val="002B7CA9"/>
    <w:rsid w:val="002C077E"/>
    <w:rsid w:val="002C0AC2"/>
    <w:rsid w:val="002C0E09"/>
    <w:rsid w:val="002C1339"/>
    <w:rsid w:val="002C153D"/>
    <w:rsid w:val="002C1A61"/>
    <w:rsid w:val="002C24B8"/>
    <w:rsid w:val="002C264A"/>
    <w:rsid w:val="002C2D1E"/>
    <w:rsid w:val="002C2F29"/>
    <w:rsid w:val="002C318C"/>
    <w:rsid w:val="002C3637"/>
    <w:rsid w:val="002C39C9"/>
    <w:rsid w:val="002C3D1B"/>
    <w:rsid w:val="002C3E0A"/>
    <w:rsid w:val="002C43C2"/>
    <w:rsid w:val="002C455B"/>
    <w:rsid w:val="002C475E"/>
    <w:rsid w:val="002C519C"/>
    <w:rsid w:val="002C5346"/>
    <w:rsid w:val="002C53C6"/>
    <w:rsid w:val="002C5C9A"/>
    <w:rsid w:val="002C5EA0"/>
    <w:rsid w:val="002C6352"/>
    <w:rsid w:val="002C6722"/>
    <w:rsid w:val="002C6BCD"/>
    <w:rsid w:val="002C6E50"/>
    <w:rsid w:val="002C73F2"/>
    <w:rsid w:val="002C7611"/>
    <w:rsid w:val="002C764C"/>
    <w:rsid w:val="002C7763"/>
    <w:rsid w:val="002C7A56"/>
    <w:rsid w:val="002D0AB1"/>
    <w:rsid w:val="002D0DCE"/>
    <w:rsid w:val="002D1273"/>
    <w:rsid w:val="002D131F"/>
    <w:rsid w:val="002D137E"/>
    <w:rsid w:val="002D1736"/>
    <w:rsid w:val="002D21F5"/>
    <w:rsid w:val="002D2217"/>
    <w:rsid w:val="002D23EF"/>
    <w:rsid w:val="002D26ED"/>
    <w:rsid w:val="002D2968"/>
    <w:rsid w:val="002D2A96"/>
    <w:rsid w:val="002D2BDE"/>
    <w:rsid w:val="002D2D6E"/>
    <w:rsid w:val="002D2EE3"/>
    <w:rsid w:val="002D3855"/>
    <w:rsid w:val="002D3AB1"/>
    <w:rsid w:val="002D3AE0"/>
    <w:rsid w:val="002D47C2"/>
    <w:rsid w:val="002D48BE"/>
    <w:rsid w:val="002D49A5"/>
    <w:rsid w:val="002D4ACB"/>
    <w:rsid w:val="002D4E65"/>
    <w:rsid w:val="002D560A"/>
    <w:rsid w:val="002D5756"/>
    <w:rsid w:val="002D59F6"/>
    <w:rsid w:val="002D5D7F"/>
    <w:rsid w:val="002D603D"/>
    <w:rsid w:val="002D6C1E"/>
    <w:rsid w:val="002D6C5D"/>
    <w:rsid w:val="002D6DCD"/>
    <w:rsid w:val="002D6DEE"/>
    <w:rsid w:val="002D730A"/>
    <w:rsid w:val="002D79B0"/>
    <w:rsid w:val="002D7B90"/>
    <w:rsid w:val="002D7DFB"/>
    <w:rsid w:val="002D7E6C"/>
    <w:rsid w:val="002E0358"/>
    <w:rsid w:val="002E03F6"/>
    <w:rsid w:val="002E0540"/>
    <w:rsid w:val="002E071F"/>
    <w:rsid w:val="002E0A1B"/>
    <w:rsid w:val="002E0AA9"/>
    <w:rsid w:val="002E0DF6"/>
    <w:rsid w:val="002E0F36"/>
    <w:rsid w:val="002E13C0"/>
    <w:rsid w:val="002E146A"/>
    <w:rsid w:val="002E1845"/>
    <w:rsid w:val="002E1860"/>
    <w:rsid w:val="002E189E"/>
    <w:rsid w:val="002E18B7"/>
    <w:rsid w:val="002E18EA"/>
    <w:rsid w:val="002E1D5D"/>
    <w:rsid w:val="002E1DAD"/>
    <w:rsid w:val="002E351D"/>
    <w:rsid w:val="002E3721"/>
    <w:rsid w:val="002E373E"/>
    <w:rsid w:val="002E3CE5"/>
    <w:rsid w:val="002E463E"/>
    <w:rsid w:val="002E52CE"/>
    <w:rsid w:val="002E564A"/>
    <w:rsid w:val="002E5C67"/>
    <w:rsid w:val="002E5CBA"/>
    <w:rsid w:val="002E5F70"/>
    <w:rsid w:val="002E634D"/>
    <w:rsid w:val="002E65F2"/>
    <w:rsid w:val="002E67CD"/>
    <w:rsid w:val="002E6B01"/>
    <w:rsid w:val="002E6B6C"/>
    <w:rsid w:val="002E6BA2"/>
    <w:rsid w:val="002E7234"/>
    <w:rsid w:val="002E73CD"/>
    <w:rsid w:val="002E7409"/>
    <w:rsid w:val="002E7793"/>
    <w:rsid w:val="002E7A34"/>
    <w:rsid w:val="002E7D42"/>
    <w:rsid w:val="002F0031"/>
    <w:rsid w:val="002F00DE"/>
    <w:rsid w:val="002F03F6"/>
    <w:rsid w:val="002F091D"/>
    <w:rsid w:val="002F0BC1"/>
    <w:rsid w:val="002F0C12"/>
    <w:rsid w:val="002F0CEC"/>
    <w:rsid w:val="002F169F"/>
    <w:rsid w:val="002F1B18"/>
    <w:rsid w:val="002F1DF9"/>
    <w:rsid w:val="002F1EA4"/>
    <w:rsid w:val="002F2024"/>
    <w:rsid w:val="002F2281"/>
    <w:rsid w:val="002F24BC"/>
    <w:rsid w:val="002F2D78"/>
    <w:rsid w:val="002F3782"/>
    <w:rsid w:val="002F3DD1"/>
    <w:rsid w:val="002F4269"/>
    <w:rsid w:val="002F43DA"/>
    <w:rsid w:val="002F4431"/>
    <w:rsid w:val="002F4475"/>
    <w:rsid w:val="002F4855"/>
    <w:rsid w:val="002F4A03"/>
    <w:rsid w:val="002F4AB1"/>
    <w:rsid w:val="002F4B5F"/>
    <w:rsid w:val="002F4EA4"/>
    <w:rsid w:val="002F5137"/>
    <w:rsid w:val="002F6343"/>
    <w:rsid w:val="002F657E"/>
    <w:rsid w:val="002F6DFF"/>
    <w:rsid w:val="002F73A1"/>
    <w:rsid w:val="002F7710"/>
    <w:rsid w:val="002F7BCB"/>
    <w:rsid w:val="002F7E3E"/>
    <w:rsid w:val="00300A11"/>
    <w:rsid w:val="00300B08"/>
    <w:rsid w:val="00300B60"/>
    <w:rsid w:val="003011DC"/>
    <w:rsid w:val="00301477"/>
    <w:rsid w:val="003014CE"/>
    <w:rsid w:val="00301736"/>
    <w:rsid w:val="00301DDB"/>
    <w:rsid w:val="00302223"/>
    <w:rsid w:val="00302353"/>
    <w:rsid w:val="003023EC"/>
    <w:rsid w:val="00302415"/>
    <w:rsid w:val="003024F6"/>
    <w:rsid w:val="00302598"/>
    <w:rsid w:val="003025A9"/>
    <w:rsid w:val="00302785"/>
    <w:rsid w:val="0030289C"/>
    <w:rsid w:val="003029A1"/>
    <w:rsid w:val="003034B2"/>
    <w:rsid w:val="00303549"/>
    <w:rsid w:val="0030381C"/>
    <w:rsid w:val="00303FB9"/>
    <w:rsid w:val="003040B8"/>
    <w:rsid w:val="0030431B"/>
    <w:rsid w:val="0030499D"/>
    <w:rsid w:val="00304AE6"/>
    <w:rsid w:val="00304E9C"/>
    <w:rsid w:val="00304F37"/>
    <w:rsid w:val="00305072"/>
    <w:rsid w:val="0030514E"/>
    <w:rsid w:val="0030572A"/>
    <w:rsid w:val="00305DED"/>
    <w:rsid w:val="00306418"/>
    <w:rsid w:val="003068C2"/>
    <w:rsid w:val="00306D3D"/>
    <w:rsid w:val="00306D3E"/>
    <w:rsid w:val="003072FD"/>
    <w:rsid w:val="003073A7"/>
    <w:rsid w:val="00307500"/>
    <w:rsid w:val="00307600"/>
    <w:rsid w:val="003076C4"/>
    <w:rsid w:val="00310174"/>
    <w:rsid w:val="00310212"/>
    <w:rsid w:val="00310C3F"/>
    <w:rsid w:val="00310ECC"/>
    <w:rsid w:val="00311043"/>
    <w:rsid w:val="003112BE"/>
    <w:rsid w:val="003117CB"/>
    <w:rsid w:val="00311821"/>
    <w:rsid w:val="00311828"/>
    <w:rsid w:val="00311855"/>
    <w:rsid w:val="00311A5B"/>
    <w:rsid w:val="00312044"/>
    <w:rsid w:val="0031206C"/>
    <w:rsid w:val="003120B8"/>
    <w:rsid w:val="00312399"/>
    <w:rsid w:val="00312777"/>
    <w:rsid w:val="003129DE"/>
    <w:rsid w:val="00312EB6"/>
    <w:rsid w:val="00313956"/>
    <w:rsid w:val="00313A97"/>
    <w:rsid w:val="00314108"/>
    <w:rsid w:val="003141AC"/>
    <w:rsid w:val="00314268"/>
    <w:rsid w:val="0031430F"/>
    <w:rsid w:val="003143DD"/>
    <w:rsid w:val="00314615"/>
    <w:rsid w:val="00314963"/>
    <w:rsid w:val="00314E14"/>
    <w:rsid w:val="0031587B"/>
    <w:rsid w:val="003158B9"/>
    <w:rsid w:val="003159E5"/>
    <w:rsid w:val="00316697"/>
    <w:rsid w:val="00316BF7"/>
    <w:rsid w:val="00316CDF"/>
    <w:rsid w:val="00316DF7"/>
    <w:rsid w:val="00317C03"/>
    <w:rsid w:val="00317DDF"/>
    <w:rsid w:val="00317DEC"/>
    <w:rsid w:val="00320138"/>
    <w:rsid w:val="00320332"/>
    <w:rsid w:val="0032053E"/>
    <w:rsid w:val="0032083C"/>
    <w:rsid w:val="00320ADD"/>
    <w:rsid w:val="00321502"/>
    <w:rsid w:val="00321A04"/>
    <w:rsid w:val="00321BDF"/>
    <w:rsid w:val="00321C3D"/>
    <w:rsid w:val="003220B3"/>
    <w:rsid w:val="003222F6"/>
    <w:rsid w:val="003227D9"/>
    <w:rsid w:val="0032299F"/>
    <w:rsid w:val="00322ABC"/>
    <w:rsid w:val="00322E71"/>
    <w:rsid w:val="00323469"/>
    <w:rsid w:val="00323799"/>
    <w:rsid w:val="00323833"/>
    <w:rsid w:val="00323D69"/>
    <w:rsid w:val="00323F3D"/>
    <w:rsid w:val="003242B6"/>
    <w:rsid w:val="0032482E"/>
    <w:rsid w:val="00324910"/>
    <w:rsid w:val="00324B27"/>
    <w:rsid w:val="00324BCB"/>
    <w:rsid w:val="00325297"/>
    <w:rsid w:val="00325299"/>
    <w:rsid w:val="003255CA"/>
    <w:rsid w:val="0032566F"/>
    <w:rsid w:val="00325795"/>
    <w:rsid w:val="003258D4"/>
    <w:rsid w:val="00325C2A"/>
    <w:rsid w:val="00325E73"/>
    <w:rsid w:val="00326089"/>
    <w:rsid w:val="00326AF8"/>
    <w:rsid w:val="00326B4B"/>
    <w:rsid w:val="00326F9E"/>
    <w:rsid w:val="00327086"/>
    <w:rsid w:val="003273B0"/>
    <w:rsid w:val="003275EF"/>
    <w:rsid w:val="00327AC2"/>
    <w:rsid w:val="00330116"/>
    <w:rsid w:val="00330AFC"/>
    <w:rsid w:val="00330E20"/>
    <w:rsid w:val="00330EE9"/>
    <w:rsid w:val="00330FFD"/>
    <w:rsid w:val="003310F9"/>
    <w:rsid w:val="00331495"/>
    <w:rsid w:val="003314ED"/>
    <w:rsid w:val="00331B56"/>
    <w:rsid w:val="00331E41"/>
    <w:rsid w:val="003322F5"/>
    <w:rsid w:val="003333EF"/>
    <w:rsid w:val="00333C2D"/>
    <w:rsid w:val="00334842"/>
    <w:rsid w:val="003349AF"/>
    <w:rsid w:val="00334CA3"/>
    <w:rsid w:val="00334DAB"/>
    <w:rsid w:val="00334DB4"/>
    <w:rsid w:val="00335D35"/>
    <w:rsid w:val="003361C6"/>
    <w:rsid w:val="003367F5"/>
    <w:rsid w:val="00336C1B"/>
    <w:rsid w:val="00336CB2"/>
    <w:rsid w:val="00336D62"/>
    <w:rsid w:val="0033730C"/>
    <w:rsid w:val="00337400"/>
    <w:rsid w:val="003377A7"/>
    <w:rsid w:val="003377D8"/>
    <w:rsid w:val="003379FB"/>
    <w:rsid w:val="00337D69"/>
    <w:rsid w:val="00337DB1"/>
    <w:rsid w:val="00340174"/>
    <w:rsid w:val="0034036E"/>
    <w:rsid w:val="00340618"/>
    <w:rsid w:val="00340900"/>
    <w:rsid w:val="00340BB0"/>
    <w:rsid w:val="00340BCB"/>
    <w:rsid w:val="00340DDD"/>
    <w:rsid w:val="00340DF8"/>
    <w:rsid w:val="0034106F"/>
    <w:rsid w:val="0034109B"/>
    <w:rsid w:val="00341B5B"/>
    <w:rsid w:val="00341C3C"/>
    <w:rsid w:val="0034228E"/>
    <w:rsid w:val="00342D33"/>
    <w:rsid w:val="00343512"/>
    <w:rsid w:val="00343C6D"/>
    <w:rsid w:val="00343E91"/>
    <w:rsid w:val="003440BE"/>
    <w:rsid w:val="00344166"/>
    <w:rsid w:val="003441FB"/>
    <w:rsid w:val="0034429C"/>
    <w:rsid w:val="00344817"/>
    <w:rsid w:val="00344824"/>
    <w:rsid w:val="0034488D"/>
    <w:rsid w:val="003449E9"/>
    <w:rsid w:val="003455A0"/>
    <w:rsid w:val="0034581B"/>
    <w:rsid w:val="00345FA9"/>
    <w:rsid w:val="00346815"/>
    <w:rsid w:val="00346B94"/>
    <w:rsid w:val="00346B98"/>
    <w:rsid w:val="00346D2B"/>
    <w:rsid w:val="0034751C"/>
    <w:rsid w:val="00347533"/>
    <w:rsid w:val="00347650"/>
    <w:rsid w:val="00347752"/>
    <w:rsid w:val="003478A5"/>
    <w:rsid w:val="00347A3E"/>
    <w:rsid w:val="00347DEA"/>
    <w:rsid w:val="00350385"/>
    <w:rsid w:val="00350484"/>
    <w:rsid w:val="00350A35"/>
    <w:rsid w:val="00350A9D"/>
    <w:rsid w:val="00350F85"/>
    <w:rsid w:val="0035114C"/>
    <w:rsid w:val="0035119E"/>
    <w:rsid w:val="00351591"/>
    <w:rsid w:val="0035186D"/>
    <w:rsid w:val="00351F1A"/>
    <w:rsid w:val="003520CE"/>
    <w:rsid w:val="0035229F"/>
    <w:rsid w:val="0035238B"/>
    <w:rsid w:val="00352DFB"/>
    <w:rsid w:val="00353027"/>
    <w:rsid w:val="0035302E"/>
    <w:rsid w:val="00353662"/>
    <w:rsid w:val="003538B3"/>
    <w:rsid w:val="00353AD2"/>
    <w:rsid w:val="00353E26"/>
    <w:rsid w:val="00354091"/>
    <w:rsid w:val="0035441F"/>
    <w:rsid w:val="003547E2"/>
    <w:rsid w:val="00354959"/>
    <w:rsid w:val="00354CF3"/>
    <w:rsid w:val="00354D0B"/>
    <w:rsid w:val="00354DD6"/>
    <w:rsid w:val="003556E9"/>
    <w:rsid w:val="00355E0E"/>
    <w:rsid w:val="00356069"/>
    <w:rsid w:val="003563A5"/>
    <w:rsid w:val="00356867"/>
    <w:rsid w:val="00356C7F"/>
    <w:rsid w:val="00356EE8"/>
    <w:rsid w:val="00356F3A"/>
    <w:rsid w:val="0035704A"/>
    <w:rsid w:val="0035715F"/>
    <w:rsid w:val="00357B0A"/>
    <w:rsid w:val="00357C9A"/>
    <w:rsid w:val="00357CC1"/>
    <w:rsid w:val="00357CD5"/>
    <w:rsid w:val="0036005E"/>
    <w:rsid w:val="0036008D"/>
    <w:rsid w:val="003600A8"/>
    <w:rsid w:val="00360107"/>
    <w:rsid w:val="00360D43"/>
    <w:rsid w:val="0036103C"/>
    <w:rsid w:val="003614E1"/>
    <w:rsid w:val="003617CB"/>
    <w:rsid w:val="003617EF"/>
    <w:rsid w:val="00361AF6"/>
    <w:rsid w:val="00361FBD"/>
    <w:rsid w:val="0036208F"/>
    <w:rsid w:val="00362240"/>
    <w:rsid w:val="00362275"/>
    <w:rsid w:val="003623FA"/>
    <w:rsid w:val="003624AC"/>
    <w:rsid w:val="003624BB"/>
    <w:rsid w:val="003627E4"/>
    <w:rsid w:val="003629C7"/>
    <w:rsid w:val="00362C2C"/>
    <w:rsid w:val="00362C6D"/>
    <w:rsid w:val="00362D2D"/>
    <w:rsid w:val="00362D33"/>
    <w:rsid w:val="00362E7A"/>
    <w:rsid w:val="00363155"/>
    <w:rsid w:val="00363289"/>
    <w:rsid w:val="003632F1"/>
    <w:rsid w:val="003634F7"/>
    <w:rsid w:val="00363B58"/>
    <w:rsid w:val="00363BF0"/>
    <w:rsid w:val="00364121"/>
    <w:rsid w:val="00364454"/>
    <w:rsid w:val="00364DC0"/>
    <w:rsid w:val="00364DD2"/>
    <w:rsid w:val="0036502C"/>
    <w:rsid w:val="0036534B"/>
    <w:rsid w:val="00365741"/>
    <w:rsid w:val="00365F52"/>
    <w:rsid w:val="003660BA"/>
    <w:rsid w:val="00366390"/>
    <w:rsid w:val="003668F4"/>
    <w:rsid w:val="00366AD4"/>
    <w:rsid w:val="00366EAB"/>
    <w:rsid w:val="00366FC1"/>
    <w:rsid w:val="00367333"/>
    <w:rsid w:val="003677C1"/>
    <w:rsid w:val="00367E8A"/>
    <w:rsid w:val="003706DE"/>
    <w:rsid w:val="003707C3"/>
    <w:rsid w:val="00370C26"/>
    <w:rsid w:val="00370C2D"/>
    <w:rsid w:val="00370F56"/>
    <w:rsid w:val="00370F7F"/>
    <w:rsid w:val="0037126B"/>
    <w:rsid w:val="003713EB"/>
    <w:rsid w:val="00371508"/>
    <w:rsid w:val="00371577"/>
    <w:rsid w:val="003716C1"/>
    <w:rsid w:val="00371875"/>
    <w:rsid w:val="00371CB3"/>
    <w:rsid w:val="00371E83"/>
    <w:rsid w:val="00372219"/>
    <w:rsid w:val="0037227D"/>
    <w:rsid w:val="003722BB"/>
    <w:rsid w:val="003723DA"/>
    <w:rsid w:val="00372698"/>
    <w:rsid w:val="00373288"/>
    <w:rsid w:val="00373423"/>
    <w:rsid w:val="003734B2"/>
    <w:rsid w:val="003734EB"/>
    <w:rsid w:val="00373A24"/>
    <w:rsid w:val="00374088"/>
    <w:rsid w:val="0037449A"/>
    <w:rsid w:val="003747D9"/>
    <w:rsid w:val="003748AD"/>
    <w:rsid w:val="0037518D"/>
    <w:rsid w:val="00375734"/>
    <w:rsid w:val="00375784"/>
    <w:rsid w:val="003759BD"/>
    <w:rsid w:val="00375C71"/>
    <w:rsid w:val="00375CE8"/>
    <w:rsid w:val="00376605"/>
    <w:rsid w:val="0037687E"/>
    <w:rsid w:val="003770B3"/>
    <w:rsid w:val="0037781D"/>
    <w:rsid w:val="0037783B"/>
    <w:rsid w:val="00377EB8"/>
    <w:rsid w:val="003800C7"/>
    <w:rsid w:val="003800EE"/>
    <w:rsid w:val="0038045D"/>
    <w:rsid w:val="00380852"/>
    <w:rsid w:val="0038099B"/>
    <w:rsid w:val="00381006"/>
    <w:rsid w:val="00381009"/>
    <w:rsid w:val="003813AC"/>
    <w:rsid w:val="003817EA"/>
    <w:rsid w:val="00381B17"/>
    <w:rsid w:val="0038204A"/>
    <w:rsid w:val="0038288A"/>
    <w:rsid w:val="00382CB4"/>
    <w:rsid w:val="00382EE6"/>
    <w:rsid w:val="00383179"/>
    <w:rsid w:val="003837FD"/>
    <w:rsid w:val="00383814"/>
    <w:rsid w:val="00383D3B"/>
    <w:rsid w:val="00383F23"/>
    <w:rsid w:val="003844B9"/>
    <w:rsid w:val="003849DA"/>
    <w:rsid w:val="00384D4E"/>
    <w:rsid w:val="00385068"/>
    <w:rsid w:val="003857AD"/>
    <w:rsid w:val="00385C74"/>
    <w:rsid w:val="00385C9B"/>
    <w:rsid w:val="00385FE5"/>
    <w:rsid w:val="003860DD"/>
    <w:rsid w:val="003865D4"/>
    <w:rsid w:val="003866BB"/>
    <w:rsid w:val="00386739"/>
    <w:rsid w:val="00386EAD"/>
    <w:rsid w:val="00387047"/>
    <w:rsid w:val="003871AB"/>
    <w:rsid w:val="00387216"/>
    <w:rsid w:val="003874FB"/>
    <w:rsid w:val="003876DE"/>
    <w:rsid w:val="003879DB"/>
    <w:rsid w:val="003879E7"/>
    <w:rsid w:val="00390091"/>
    <w:rsid w:val="003906C5"/>
    <w:rsid w:val="003909AE"/>
    <w:rsid w:val="00390BA0"/>
    <w:rsid w:val="00390CFD"/>
    <w:rsid w:val="003912A2"/>
    <w:rsid w:val="0039162F"/>
    <w:rsid w:val="003918E2"/>
    <w:rsid w:val="00391A9B"/>
    <w:rsid w:val="00391AAB"/>
    <w:rsid w:val="00391E8E"/>
    <w:rsid w:val="00392103"/>
    <w:rsid w:val="003923DE"/>
    <w:rsid w:val="00392730"/>
    <w:rsid w:val="00392CD2"/>
    <w:rsid w:val="00392E9B"/>
    <w:rsid w:val="00393078"/>
    <w:rsid w:val="00394323"/>
    <w:rsid w:val="00394644"/>
    <w:rsid w:val="003947D1"/>
    <w:rsid w:val="00394F8C"/>
    <w:rsid w:val="0039509E"/>
    <w:rsid w:val="00395467"/>
    <w:rsid w:val="00395D6E"/>
    <w:rsid w:val="00396507"/>
    <w:rsid w:val="00396889"/>
    <w:rsid w:val="0039697B"/>
    <w:rsid w:val="003969E5"/>
    <w:rsid w:val="00396A40"/>
    <w:rsid w:val="00396C90"/>
    <w:rsid w:val="00397221"/>
    <w:rsid w:val="00397387"/>
    <w:rsid w:val="00397499"/>
    <w:rsid w:val="003976DD"/>
    <w:rsid w:val="00397884"/>
    <w:rsid w:val="00397C59"/>
    <w:rsid w:val="003A015B"/>
    <w:rsid w:val="003A07C4"/>
    <w:rsid w:val="003A0ACB"/>
    <w:rsid w:val="003A0B13"/>
    <w:rsid w:val="003A13E7"/>
    <w:rsid w:val="003A1B46"/>
    <w:rsid w:val="003A1D8C"/>
    <w:rsid w:val="003A1F8B"/>
    <w:rsid w:val="003A202C"/>
    <w:rsid w:val="003A26C0"/>
    <w:rsid w:val="003A2AD7"/>
    <w:rsid w:val="003A2E48"/>
    <w:rsid w:val="003A2F89"/>
    <w:rsid w:val="003A3159"/>
    <w:rsid w:val="003A327E"/>
    <w:rsid w:val="003A33C8"/>
    <w:rsid w:val="003A364E"/>
    <w:rsid w:val="003A3837"/>
    <w:rsid w:val="003A3E76"/>
    <w:rsid w:val="003A41F6"/>
    <w:rsid w:val="003A4378"/>
    <w:rsid w:val="003A475D"/>
    <w:rsid w:val="003A4857"/>
    <w:rsid w:val="003A5293"/>
    <w:rsid w:val="003A5411"/>
    <w:rsid w:val="003A559D"/>
    <w:rsid w:val="003A5713"/>
    <w:rsid w:val="003A6339"/>
    <w:rsid w:val="003A634C"/>
    <w:rsid w:val="003A6626"/>
    <w:rsid w:val="003A683C"/>
    <w:rsid w:val="003A6CE9"/>
    <w:rsid w:val="003A7686"/>
    <w:rsid w:val="003A7A54"/>
    <w:rsid w:val="003A7B72"/>
    <w:rsid w:val="003B00EF"/>
    <w:rsid w:val="003B150B"/>
    <w:rsid w:val="003B162D"/>
    <w:rsid w:val="003B1985"/>
    <w:rsid w:val="003B1BE9"/>
    <w:rsid w:val="003B1C36"/>
    <w:rsid w:val="003B21F7"/>
    <w:rsid w:val="003B236F"/>
    <w:rsid w:val="003B2851"/>
    <w:rsid w:val="003B2CE2"/>
    <w:rsid w:val="003B3452"/>
    <w:rsid w:val="003B34A4"/>
    <w:rsid w:val="003B36E9"/>
    <w:rsid w:val="003B3AEA"/>
    <w:rsid w:val="003B41B7"/>
    <w:rsid w:val="003B45A9"/>
    <w:rsid w:val="003B46B4"/>
    <w:rsid w:val="003B4F36"/>
    <w:rsid w:val="003B513A"/>
    <w:rsid w:val="003B53F1"/>
    <w:rsid w:val="003B57CB"/>
    <w:rsid w:val="003B5864"/>
    <w:rsid w:val="003B5DE9"/>
    <w:rsid w:val="003B5DF1"/>
    <w:rsid w:val="003B5F21"/>
    <w:rsid w:val="003B615A"/>
    <w:rsid w:val="003B685D"/>
    <w:rsid w:val="003B69C7"/>
    <w:rsid w:val="003B6B70"/>
    <w:rsid w:val="003B6F23"/>
    <w:rsid w:val="003B7158"/>
    <w:rsid w:val="003B75CA"/>
    <w:rsid w:val="003B7891"/>
    <w:rsid w:val="003B7C76"/>
    <w:rsid w:val="003C002C"/>
    <w:rsid w:val="003C0271"/>
    <w:rsid w:val="003C0536"/>
    <w:rsid w:val="003C0D1B"/>
    <w:rsid w:val="003C0FFC"/>
    <w:rsid w:val="003C1143"/>
    <w:rsid w:val="003C1650"/>
    <w:rsid w:val="003C1705"/>
    <w:rsid w:val="003C1A51"/>
    <w:rsid w:val="003C1BD8"/>
    <w:rsid w:val="003C2067"/>
    <w:rsid w:val="003C208D"/>
    <w:rsid w:val="003C26F8"/>
    <w:rsid w:val="003C30CE"/>
    <w:rsid w:val="003C3320"/>
    <w:rsid w:val="003C397A"/>
    <w:rsid w:val="003C3AD1"/>
    <w:rsid w:val="003C3DE0"/>
    <w:rsid w:val="003C3F52"/>
    <w:rsid w:val="003C3F58"/>
    <w:rsid w:val="003C4049"/>
    <w:rsid w:val="003C43DA"/>
    <w:rsid w:val="003C4524"/>
    <w:rsid w:val="003C48DB"/>
    <w:rsid w:val="003C48F3"/>
    <w:rsid w:val="003C4A43"/>
    <w:rsid w:val="003C4A61"/>
    <w:rsid w:val="003C4AEF"/>
    <w:rsid w:val="003C4FF8"/>
    <w:rsid w:val="003C56DB"/>
    <w:rsid w:val="003C592C"/>
    <w:rsid w:val="003C5D1A"/>
    <w:rsid w:val="003C5F96"/>
    <w:rsid w:val="003C6282"/>
    <w:rsid w:val="003C6362"/>
    <w:rsid w:val="003C63C4"/>
    <w:rsid w:val="003C6570"/>
    <w:rsid w:val="003C668D"/>
    <w:rsid w:val="003C70B7"/>
    <w:rsid w:val="003C74B9"/>
    <w:rsid w:val="003C75FE"/>
    <w:rsid w:val="003C77C1"/>
    <w:rsid w:val="003C7B75"/>
    <w:rsid w:val="003D00E2"/>
    <w:rsid w:val="003D062B"/>
    <w:rsid w:val="003D15A4"/>
    <w:rsid w:val="003D1804"/>
    <w:rsid w:val="003D1A25"/>
    <w:rsid w:val="003D1CA1"/>
    <w:rsid w:val="003D22A8"/>
    <w:rsid w:val="003D234C"/>
    <w:rsid w:val="003D35DD"/>
    <w:rsid w:val="003D3613"/>
    <w:rsid w:val="003D37C7"/>
    <w:rsid w:val="003D38EC"/>
    <w:rsid w:val="003D39F4"/>
    <w:rsid w:val="003D3CE5"/>
    <w:rsid w:val="003D3E1A"/>
    <w:rsid w:val="003D4602"/>
    <w:rsid w:val="003D4BF9"/>
    <w:rsid w:val="003D4D3E"/>
    <w:rsid w:val="003D4EB1"/>
    <w:rsid w:val="003D4FB6"/>
    <w:rsid w:val="003D59EE"/>
    <w:rsid w:val="003D5D9C"/>
    <w:rsid w:val="003D5DDF"/>
    <w:rsid w:val="003D5EBA"/>
    <w:rsid w:val="003D6070"/>
    <w:rsid w:val="003D612F"/>
    <w:rsid w:val="003D64F1"/>
    <w:rsid w:val="003D65D4"/>
    <w:rsid w:val="003D66F9"/>
    <w:rsid w:val="003D6AED"/>
    <w:rsid w:val="003D71B4"/>
    <w:rsid w:val="003D72C4"/>
    <w:rsid w:val="003D73BC"/>
    <w:rsid w:val="003D77D4"/>
    <w:rsid w:val="003D7C28"/>
    <w:rsid w:val="003E0235"/>
    <w:rsid w:val="003E0533"/>
    <w:rsid w:val="003E0EC8"/>
    <w:rsid w:val="003E115A"/>
    <w:rsid w:val="003E1617"/>
    <w:rsid w:val="003E17A3"/>
    <w:rsid w:val="003E1A6D"/>
    <w:rsid w:val="003E1CD8"/>
    <w:rsid w:val="003E1D50"/>
    <w:rsid w:val="003E27F5"/>
    <w:rsid w:val="003E33BD"/>
    <w:rsid w:val="003E36A8"/>
    <w:rsid w:val="003E3732"/>
    <w:rsid w:val="003E37BC"/>
    <w:rsid w:val="003E3817"/>
    <w:rsid w:val="003E39F6"/>
    <w:rsid w:val="003E400E"/>
    <w:rsid w:val="003E415F"/>
    <w:rsid w:val="003E433C"/>
    <w:rsid w:val="003E4A05"/>
    <w:rsid w:val="003E540D"/>
    <w:rsid w:val="003E55E2"/>
    <w:rsid w:val="003E58C9"/>
    <w:rsid w:val="003E5DDC"/>
    <w:rsid w:val="003E6332"/>
    <w:rsid w:val="003E6801"/>
    <w:rsid w:val="003E6B58"/>
    <w:rsid w:val="003E717E"/>
    <w:rsid w:val="003E7449"/>
    <w:rsid w:val="003E74B1"/>
    <w:rsid w:val="003E7649"/>
    <w:rsid w:val="003E7DFF"/>
    <w:rsid w:val="003E7F25"/>
    <w:rsid w:val="003F06DF"/>
    <w:rsid w:val="003F151F"/>
    <w:rsid w:val="003F166D"/>
    <w:rsid w:val="003F1848"/>
    <w:rsid w:val="003F1B43"/>
    <w:rsid w:val="003F1FA1"/>
    <w:rsid w:val="003F2483"/>
    <w:rsid w:val="003F2606"/>
    <w:rsid w:val="003F2782"/>
    <w:rsid w:val="003F28E5"/>
    <w:rsid w:val="003F2FA0"/>
    <w:rsid w:val="003F30FE"/>
    <w:rsid w:val="003F327D"/>
    <w:rsid w:val="003F33A6"/>
    <w:rsid w:val="003F38FB"/>
    <w:rsid w:val="003F3BD2"/>
    <w:rsid w:val="003F3D49"/>
    <w:rsid w:val="003F3F55"/>
    <w:rsid w:val="003F4384"/>
    <w:rsid w:val="003F4412"/>
    <w:rsid w:val="003F473C"/>
    <w:rsid w:val="003F4A56"/>
    <w:rsid w:val="003F4C30"/>
    <w:rsid w:val="003F4C42"/>
    <w:rsid w:val="003F517A"/>
    <w:rsid w:val="003F517E"/>
    <w:rsid w:val="003F51EB"/>
    <w:rsid w:val="003F58A9"/>
    <w:rsid w:val="003F5AE6"/>
    <w:rsid w:val="003F5D97"/>
    <w:rsid w:val="003F61F9"/>
    <w:rsid w:val="003F664B"/>
    <w:rsid w:val="003F6902"/>
    <w:rsid w:val="003F696E"/>
    <w:rsid w:val="003F6992"/>
    <w:rsid w:val="003F69F3"/>
    <w:rsid w:val="003F7087"/>
    <w:rsid w:val="003F7164"/>
    <w:rsid w:val="003F794B"/>
    <w:rsid w:val="0040061F"/>
    <w:rsid w:val="00400642"/>
    <w:rsid w:val="00400ADE"/>
    <w:rsid w:val="004017CA"/>
    <w:rsid w:val="00401929"/>
    <w:rsid w:val="004019D3"/>
    <w:rsid w:val="00401E06"/>
    <w:rsid w:val="00401F6C"/>
    <w:rsid w:val="00402FA6"/>
    <w:rsid w:val="00403217"/>
    <w:rsid w:val="00403A08"/>
    <w:rsid w:val="00403AF3"/>
    <w:rsid w:val="0040403A"/>
    <w:rsid w:val="004046A6"/>
    <w:rsid w:val="0040494B"/>
    <w:rsid w:val="00404E79"/>
    <w:rsid w:val="004051B1"/>
    <w:rsid w:val="00405244"/>
    <w:rsid w:val="00405BF0"/>
    <w:rsid w:val="00405C9B"/>
    <w:rsid w:val="0040603D"/>
    <w:rsid w:val="00406201"/>
    <w:rsid w:val="004062C0"/>
    <w:rsid w:val="004066C6"/>
    <w:rsid w:val="00406B1C"/>
    <w:rsid w:val="004072B5"/>
    <w:rsid w:val="00407E6F"/>
    <w:rsid w:val="00407F07"/>
    <w:rsid w:val="004100F9"/>
    <w:rsid w:val="004107BE"/>
    <w:rsid w:val="00410C13"/>
    <w:rsid w:val="00410F5E"/>
    <w:rsid w:val="00411303"/>
    <w:rsid w:val="00411430"/>
    <w:rsid w:val="004114CE"/>
    <w:rsid w:val="00411580"/>
    <w:rsid w:val="0041187A"/>
    <w:rsid w:val="004118FE"/>
    <w:rsid w:val="00411DB8"/>
    <w:rsid w:val="00411E90"/>
    <w:rsid w:val="00411F42"/>
    <w:rsid w:val="004120B8"/>
    <w:rsid w:val="004126FD"/>
    <w:rsid w:val="00412D34"/>
    <w:rsid w:val="00412EA7"/>
    <w:rsid w:val="00413A4E"/>
    <w:rsid w:val="004141BB"/>
    <w:rsid w:val="00414550"/>
    <w:rsid w:val="0041459F"/>
    <w:rsid w:val="00414747"/>
    <w:rsid w:val="0041484B"/>
    <w:rsid w:val="00414C12"/>
    <w:rsid w:val="00414E20"/>
    <w:rsid w:val="00415D31"/>
    <w:rsid w:val="00415EF0"/>
    <w:rsid w:val="00415FB3"/>
    <w:rsid w:val="00416591"/>
    <w:rsid w:val="00416800"/>
    <w:rsid w:val="00417306"/>
    <w:rsid w:val="0041749C"/>
    <w:rsid w:val="00417B44"/>
    <w:rsid w:val="00417C29"/>
    <w:rsid w:val="004201B4"/>
    <w:rsid w:val="004203EE"/>
    <w:rsid w:val="004208F2"/>
    <w:rsid w:val="00420AF7"/>
    <w:rsid w:val="00421048"/>
    <w:rsid w:val="00421251"/>
    <w:rsid w:val="004212BB"/>
    <w:rsid w:val="00421B14"/>
    <w:rsid w:val="00422167"/>
    <w:rsid w:val="00422644"/>
    <w:rsid w:val="00422CCD"/>
    <w:rsid w:val="0042327B"/>
    <w:rsid w:val="004239BB"/>
    <w:rsid w:val="00423ADE"/>
    <w:rsid w:val="00423B93"/>
    <w:rsid w:val="00423F73"/>
    <w:rsid w:val="00423F93"/>
    <w:rsid w:val="00424DA5"/>
    <w:rsid w:val="00424E5E"/>
    <w:rsid w:val="00424FA1"/>
    <w:rsid w:val="004253FB"/>
    <w:rsid w:val="00425411"/>
    <w:rsid w:val="00425706"/>
    <w:rsid w:val="00425DFE"/>
    <w:rsid w:val="00425E15"/>
    <w:rsid w:val="00425F49"/>
    <w:rsid w:val="004263FD"/>
    <w:rsid w:val="00426556"/>
    <w:rsid w:val="004268FC"/>
    <w:rsid w:val="00426BA2"/>
    <w:rsid w:val="00426F74"/>
    <w:rsid w:val="00427192"/>
    <w:rsid w:val="004276DC"/>
    <w:rsid w:val="00427799"/>
    <w:rsid w:val="00430722"/>
    <w:rsid w:val="00430853"/>
    <w:rsid w:val="00430B4F"/>
    <w:rsid w:val="00430BF0"/>
    <w:rsid w:val="00431108"/>
    <w:rsid w:val="00431EEE"/>
    <w:rsid w:val="004322D1"/>
    <w:rsid w:val="00432843"/>
    <w:rsid w:val="0043299B"/>
    <w:rsid w:val="00432D01"/>
    <w:rsid w:val="00432E35"/>
    <w:rsid w:val="00432E82"/>
    <w:rsid w:val="004333F9"/>
    <w:rsid w:val="004334CE"/>
    <w:rsid w:val="0043352A"/>
    <w:rsid w:val="0043430F"/>
    <w:rsid w:val="00434504"/>
    <w:rsid w:val="004349A4"/>
    <w:rsid w:val="00435799"/>
    <w:rsid w:val="00436657"/>
    <w:rsid w:val="004369DD"/>
    <w:rsid w:val="00436E06"/>
    <w:rsid w:val="0043706B"/>
    <w:rsid w:val="00437168"/>
    <w:rsid w:val="0043758B"/>
    <w:rsid w:val="0043758E"/>
    <w:rsid w:val="004378BF"/>
    <w:rsid w:val="00437D1E"/>
    <w:rsid w:val="0044005C"/>
    <w:rsid w:val="00440335"/>
    <w:rsid w:val="004408A1"/>
    <w:rsid w:val="00440D9E"/>
    <w:rsid w:val="00440E54"/>
    <w:rsid w:val="00441382"/>
    <w:rsid w:val="00441522"/>
    <w:rsid w:val="004416BD"/>
    <w:rsid w:val="00441862"/>
    <w:rsid w:val="00441D1D"/>
    <w:rsid w:val="004420C4"/>
    <w:rsid w:val="004434C5"/>
    <w:rsid w:val="004436D7"/>
    <w:rsid w:val="00443C2A"/>
    <w:rsid w:val="00444049"/>
    <w:rsid w:val="00444797"/>
    <w:rsid w:val="004447F7"/>
    <w:rsid w:val="0044496E"/>
    <w:rsid w:val="00444F22"/>
    <w:rsid w:val="00444FF4"/>
    <w:rsid w:val="0044523C"/>
    <w:rsid w:val="004456F7"/>
    <w:rsid w:val="00445925"/>
    <w:rsid w:val="004459F7"/>
    <w:rsid w:val="00445B18"/>
    <w:rsid w:val="00445EAC"/>
    <w:rsid w:val="00445F69"/>
    <w:rsid w:val="0044616A"/>
    <w:rsid w:val="004464B3"/>
    <w:rsid w:val="004466CF"/>
    <w:rsid w:val="0044691B"/>
    <w:rsid w:val="00446922"/>
    <w:rsid w:val="004469FF"/>
    <w:rsid w:val="00446D02"/>
    <w:rsid w:val="00446E14"/>
    <w:rsid w:val="00446FAD"/>
    <w:rsid w:val="004471AC"/>
    <w:rsid w:val="00447969"/>
    <w:rsid w:val="004501AD"/>
    <w:rsid w:val="00450554"/>
    <w:rsid w:val="00450803"/>
    <w:rsid w:val="00450AFD"/>
    <w:rsid w:val="00450C06"/>
    <w:rsid w:val="00450EEB"/>
    <w:rsid w:val="00451014"/>
    <w:rsid w:val="004510D6"/>
    <w:rsid w:val="00451435"/>
    <w:rsid w:val="004515F4"/>
    <w:rsid w:val="00451B7F"/>
    <w:rsid w:val="00451FE5"/>
    <w:rsid w:val="004526EC"/>
    <w:rsid w:val="00452832"/>
    <w:rsid w:val="00452BCB"/>
    <w:rsid w:val="00452E5A"/>
    <w:rsid w:val="00453116"/>
    <w:rsid w:val="0045331C"/>
    <w:rsid w:val="004533C3"/>
    <w:rsid w:val="00453450"/>
    <w:rsid w:val="004536D7"/>
    <w:rsid w:val="004536E1"/>
    <w:rsid w:val="00453726"/>
    <w:rsid w:val="004537E1"/>
    <w:rsid w:val="00453B46"/>
    <w:rsid w:val="00453E58"/>
    <w:rsid w:val="00454143"/>
    <w:rsid w:val="00454344"/>
    <w:rsid w:val="0045465B"/>
    <w:rsid w:val="00454BA1"/>
    <w:rsid w:val="0045518A"/>
    <w:rsid w:val="004551D2"/>
    <w:rsid w:val="0045557D"/>
    <w:rsid w:val="00456305"/>
    <w:rsid w:val="00456400"/>
    <w:rsid w:val="004564F9"/>
    <w:rsid w:val="0045679D"/>
    <w:rsid w:val="00456B97"/>
    <w:rsid w:val="00457123"/>
    <w:rsid w:val="004574A0"/>
    <w:rsid w:val="00457687"/>
    <w:rsid w:val="00460601"/>
    <w:rsid w:val="004606A1"/>
    <w:rsid w:val="004607CE"/>
    <w:rsid w:val="0046085C"/>
    <w:rsid w:val="00460A44"/>
    <w:rsid w:val="00460E9F"/>
    <w:rsid w:val="00460FB7"/>
    <w:rsid w:val="004611F1"/>
    <w:rsid w:val="00461728"/>
    <w:rsid w:val="00462A0E"/>
    <w:rsid w:val="00462A91"/>
    <w:rsid w:val="00462E74"/>
    <w:rsid w:val="0046364C"/>
    <w:rsid w:val="00463EFD"/>
    <w:rsid w:val="004641A4"/>
    <w:rsid w:val="00464472"/>
    <w:rsid w:val="0046467F"/>
    <w:rsid w:val="00464930"/>
    <w:rsid w:val="00464E12"/>
    <w:rsid w:val="00464E22"/>
    <w:rsid w:val="00464EBE"/>
    <w:rsid w:val="004651B8"/>
    <w:rsid w:val="00465932"/>
    <w:rsid w:val="004659EF"/>
    <w:rsid w:val="00465B5A"/>
    <w:rsid w:val="00465CEE"/>
    <w:rsid w:val="00465D88"/>
    <w:rsid w:val="004664F8"/>
    <w:rsid w:val="00466708"/>
    <w:rsid w:val="004669EA"/>
    <w:rsid w:val="00466F23"/>
    <w:rsid w:val="0046759F"/>
    <w:rsid w:val="00467AD2"/>
    <w:rsid w:val="00467C81"/>
    <w:rsid w:val="00467D98"/>
    <w:rsid w:val="0047030D"/>
    <w:rsid w:val="004709E3"/>
    <w:rsid w:val="00470FBF"/>
    <w:rsid w:val="0047108A"/>
    <w:rsid w:val="0047167C"/>
    <w:rsid w:val="004721F7"/>
    <w:rsid w:val="0047222A"/>
    <w:rsid w:val="004724E4"/>
    <w:rsid w:val="0047354F"/>
    <w:rsid w:val="00473572"/>
    <w:rsid w:val="00473ADC"/>
    <w:rsid w:val="00473AE1"/>
    <w:rsid w:val="00473CAA"/>
    <w:rsid w:val="00473DF3"/>
    <w:rsid w:val="0047435F"/>
    <w:rsid w:val="004744BB"/>
    <w:rsid w:val="004744CD"/>
    <w:rsid w:val="00474642"/>
    <w:rsid w:val="0047486B"/>
    <w:rsid w:val="004748D8"/>
    <w:rsid w:val="00474B82"/>
    <w:rsid w:val="00474C38"/>
    <w:rsid w:val="00474CA3"/>
    <w:rsid w:val="00474DA9"/>
    <w:rsid w:val="00474F89"/>
    <w:rsid w:val="00475151"/>
    <w:rsid w:val="00475218"/>
    <w:rsid w:val="004752CF"/>
    <w:rsid w:val="00475345"/>
    <w:rsid w:val="00475471"/>
    <w:rsid w:val="00475479"/>
    <w:rsid w:val="00475884"/>
    <w:rsid w:val="00475A0F"/>
    <w:rsid w:val="00475F77"/>
    <w:rsid w:val="0047601F"/>
    <w:rsid w:val="00476563"/>
    <w:rsid w:val="00476B5F"/>
    <w:rsid w:val="00476DAF"/>
    <w:rsid w:val="00477321"/>
    <w:rsid w:val="004775B5"/>
    <w:rsid w:val="00477D73"/>
    <w:rsid w:val="00480090"/>
    <w:rsid w:val="0048011B"/>
    <w:rsid w:val="0048018E"/>
    <w:rsid w:val="00480981"/>
    <w:rsid w:val="00480AF1"/>
    <w:rsid w:val="0048111D"/>
    <w:rsid w:val="00481215"/>
    <w:rsid w:val="00481B3C"/>
    <w:rsid w:val="0048203C"/>
    <w:rsid w:val="0048236E"/>
    <w:rsid w:val="00482402"/>
    <w:rsid w:val="00482655"/>
    <w:rsid w:val="00482769"/>
    <w:rsid w:val="00483140"/>
    <w:rsid w:val="0048375C"/>
    <w:rsid w:val="0048379B"/>
    <w:rsid w:val="004839A7"/>
    <w:rsid w:val="00483ADE"/>
    <w:rsid w:val="0048445F"/>
    <w:rsid w:val="00484833"/>
    <w:rsid w:val="0048498A"/>
    <w:rsid w:val="00484ACC"/>
    <w:rsid w:val="00484C2D"/>
    <w:rsid w:val="0048531D"/>
    <w:rsid w:val="004856D8"/>
    <w:rsid w:val="00485B17"/>
    <w:rsid w:val="00485BCD"/>
    <w:rsid w:val="00485EF6"/>
    <w:rsid w:val="004861F3"/>
    <w:rsid w:val="0048626E"/>
    <w:rsid w:val="00486275"/>
    <w:rsid w:val="004866B1"/>
    <w:rsid w:val="004867AF"/>
    <w:rsid w:val="00487124"/>
    <w:rsid w:val="0048738A"/>
    <w:rsid w:val="00487460"/>
    <w:rsid w:val="00487478"/>
    <w:rsid w:val="00487A99"/>
    <w:rsid w:val="00487BE7"/>
    <w:rsid w:val="004912BF"/>
    <w:rsid w:val="0049134D"/>
    <w:rsid w:val="0049184D"/>
    <w:rsid w:val="00491AA2"/>
    <w:rsid w:val="00491D9B"/>
    <w:rsid w:val="0049221D"/>
    <w:rsid w:val="00492676"/>
    <w:rsid w:val="0049294C"/>
    <w:rsid w:val="00492BC7"/>
    <w:rsid w:val="00492C4A"/>
    <w:rsid w:val="00492CD2"/>
    <w:rsid w:val="00492DC0"/>
    <w:rsid w:val="00492E26"/>
    <w:rsid w:val="004930ED"/>
    <w:rsid w:val="0049319B"/>
    <w:rsid w:val="00493438"/>
    <w:rsid w:val="0049351E"/>
    <w:rsid w:val="00493668"/>
    <w:rsid w:val="00493F9F"/>
    <w:rsid w:val="004940CF"/>
    <w:rsid w:val="00494111"/>
    <w:rsid w:val="004944F3"/>
    <w:rsid w:val="00494880"/>
    <w:rsid w:val="0049496D"/>
    <w:rsid w:val="00494B0D"/>
    <w:rsid w:val="00494F3D"/>
    <w:rsid w:val="00495032"/>
    <w:rsid w:val="00495294"/>
    <w:rsid w:val="0049563F"/>
    <w:rsid w:val="00495AED"/>
    <w:rsid w:val="00496080"/>
    <w:rsid w:val="00496124"/>
    <w:rsid w:val="00496275"/>
    <w:rsid w:val="00496355"/>
    <w:rsid w:val="0049657E"/>
    <w:rsid w:val="00496590"/>
    <w:rsid w:val="00496635"/>
    <w:rsid w:val="004967C1"/>
    <w:rsid w:val="00496D31"/>
    <w:rsid w:val="004972C1"/>
    <w:rsid w:val="00497590"/>
    <w:rsid w:val="0049771D"/>
    <w:rsid w:val="004977B8"/>
    <w:rsid w:val="0049793A"/>
    <w:rsid w:val="00497C80"/>
    <w:rsid w:val="00497E07"/>
    <w:rsid w:val="004A0787"/>
    <w:rsid w:val="004A07D3"/>
    <w:rsid w:val="004A0C7E"/>
    <w:rsid w:val="004A0D2C"/>
    <w:rsid w:val="004A0FD4"/>
    <w:rsid w:val="004A1483"/>
    <w:rsid w:val="004A1676"/>
    <w:rsid w:val="004A1A0C"/>
    <w:rsid w:val="004A1C46"/>
    <w:rsid w:val="004A252B"/>
    <w:rsid w:val="004A2CD6"/>
    <w:rsid w:val="004A2E44"/>
    <w:rsid w:val="004A2FAC"/>
    <w:rsid w:val="004A32DB"/>
    <w:rsid w:val="004A3A6A"/>
    <w:rsid w:val="004A3D08"/>
    <w:rsid w:val="004A42C7"/>
    <w:rsid w:val="004A43CB"/>
    <w:rsid w:val="004A4B0E"/>
    <w:rsid w:val="004A4BFA"/>
    <w:rsid w:val="004A4C8D"/>
    <w:rsid w:val="004A4F6E"/>
    <w:rsid w:val="004A5DB2"/>
    <w:rsid w:val="004A5DE4"/>
    <w:rsid w:val="004A6E17"/>
    <w:rsid w:val="004A70E3"/>
    <w:rsid w:val="004A7619"/>
    <w:rsid w:val="004A7692"/>
    <w:rsid w:val="004B0811"/>
    <w:rsid w:val="004B0B6C"/>
    <w:rsid w:val="004B1059"/>
    <w:rsid w:val="004B1138"/>
    <w:rsid w:val="004B1299"/>
    <w:rsid w:val="004B12BD"/>
    <w:rsid w:val="004B1874"/>
    <w:rsid w:val="004B1DE2"/>
    <w:rsid w:val="004B1E75"/>
    <w:rsid w:val="004B20A5"/>
    <w:rsid w:val="004B224A"/>
    <w:rsid w:val="004B2D04"/>
    <w:rsid w:val="004B3189"/>
    <w:rsid w:val="004B318C"/>
    <w:rsid w:val="004B36A5"/>
    <w:rsid w:val="004B3C9D"/>
    <w:rsid w:val="004B42DE"/>
    <w:rsid w:val="004B46A6"/>
    <w:rsid w:val="004B487D"/>
    <w:rsid w:val="004B49AD"/>
    <w:rsid w:val="004B4CA1"/>
    <w:rsid w:val="004B571B"/>
    <w:rsid w:val="004B5AC2"/>
    <w:rsid w:val="004B5F25"/>
    <w:rsid w:val="004B663E"/>
    <w:rsid w:val="004B68E3"/>
    <w:rsid w:val="004B69F6"/>
    <w:rsid w:val="004B6EB3"/>
    <w:rsid w:val="004B6FB1"/>
    <w:rsid w:val="004B76A6"/>
    <w:rsid w:val="004B7A54"/>
    <w:rsid w:val="004B7AE1"/>
    <w:rsid w:val="004B7BA6"/>
    <w:rsid w:val="004B7C12"/>
    <w:rsid w:val="004C0174"/>
    <w:rsid w:val="004C02E5"/>
    <w:rsid w:val="004C09B1"/>
    <w:rsid w:val="004C16CD"/>
    <w:rsid w:val="004C174C"/>
    <w:rsid w:val="004C1938"/>
    <w:rsid w:val="004C1ADA"/>
    <w:rsid w:val="004C2136"/>
    <w:rsid w:val="004C21BE"/>
    <w:rsid w:val="004C25FF"/>
    <w:rsid w:val="004C26AE"/>
    <w:rsid w:val="004C2711"/>
    <w:rsid w:val="004C2884"/>
    <w:rsid w:val="004C2A54"/>
    <w:rsid w:val="004C2ACB"/>
    <w:rsid w:val="004C2DBC"/>
    <w:rsid w:val="004C330B"/>
    <w:rsid w:val="004C35BA"/>
    <w:rsid w:val="004C35C8"/>
    <w:rsid w:val="004C37A2"/>
    <w:rsid w:val="004C4AC9"/>
    <w:rsid w:val="004C4C0B"/>
    <w:rsid w:val="004C511F"/>
    <w:rsid w:val="004C571C"/>
    <w:rsid w:val="004C5726"/>
    <w:rsid w:val="004C5A48"/>
    <w:rsid w:val="004C5C28"/>
    <w:rsid w:val="004C5D2E"/>
    <w:rsid w:val="004C5DA7"/>
    <w:rsid w:val="004C6193"/>
    <w:rsid w:val="004C654B"/>
    <w:rsid w:val="004C6856"/>
    <w:rsid w:val="004C6A4A"/>
    <w:rsid w:val="004C6AFC"/>
    <w:rsid w:val="004C6CBE"/>
    <w:rsid w:val="004C6CC6"/>
    <w:rsid w:val="004C6D54"/>
    <w:rsid w:val="004C6F16"/>
    <w:rsid w:val="004C7817"/>
    <w:rsid w:val="004C7B1B"/>
    <w:rsid w:val="004C7FE0"/>
    <w:rsid w:val="004D04A9"/>
    <w:rsid w:val="004D0820"/>
    <w:rsid w:val="004D0F79"/>
    <w:rsid w:val="004D10DA"/>
    <w:rsid w:val="004D1417"/>
    <w:rsid w:val="004D1508"/>
    <w:rsid w:val="004D1C93"/>
    <w:rsid w:val="004D1E2E"/>
    <w:rsid w:val="004D1E9C"/>
    <w:rsid w:val="004D2182"/>
    <w:rsid w:val="004D22E2"/>
    <w:rsid w:val="004D2466"/>
    <w:rsid w:val="004D27DD"/>
    <w:rsid w:val="004D29A5"/>
    <w:rsid w:val="004D2E00"/>
    <w:rsid w:val="004D386C"/>
    <w:rsid w:val="004D39CD"/>
    <w:rsid w:val="004D3F05"/>
    <w:rsid w:val="004D3F76"/>
    <w:rsid w:val="004D419B"/>
    <w:rsid w:val="004D437D"/>
    <w:rsid w:val="004D43C8"/>
    <w:rsid w:val="004D48AC"/>
    <w:rsid w:val="004D4D80"/>
    <w:rsid w:val="004D5124"/>
    <w:rsid w:val="004D53D6"/>
    <w:rsid w:val="004D53EA"/>
    <w:rsid w:val="004D53EC"/>
    <w:rsid w:val="004D5492"/>
    <w:rsid w:val="004D56E5"/>
    <w:rsid w:val="004D5E18"/>
    <w:rsid w:val="004D605C"/>
    <w:rsid w:val="004D60FB"/>
    <w:rsid w:val="004D6B6A"/>
    <w:rsid w:val="004D6E6D"/>
    <w:rsid w:val="004D7108"/>
    <w:rsid w:val="004D71AC"/>
    <w:rsid w:val="004D721C"/>
    <w:rsid w:val="004D75D8"/>
    <w:rsid w:val="004D7B7A"/>
    <w:rsid w:val="004D7F31"/>
    <w:rsid w:val="004E029A"/>
    <w:rsid w:val="004E037E"/>
    <w:rsid w:val="004E041C"/>
    <w:rsid w:val="004E048D"/>
    <w:rsid w:val="004E04A0"/>
    <w:rsid w:val="004E075D"/>
    <w:rsid w:val="004E0BB6"/>
    <w:rsid w:val="004E0BDB"/>
    <w:rsid w:val="004E141F"/>
    <w:rsid w:val="004E1BE0"/>
    <w:rsid w:val="004E2B7E"/>
    <w:rsid w:val="004E2F39"/>
    <w:rsid w:val="004E30EB"/>
    <w:rsid w:val="004E322C"/>
    <w:rsid w:val="004E3522"/>
    <w:rsid w:val="004E3581"/>
    <w:rsid w:val="004E3A96"/>
    <w:rsid w:val="004E3CB1"/>
    <w:rsid w:val="004E40ED"/>
    <w:rsid w:val="004E42D6"/>
    <w:rsid w:val="004E4312"/>
    <w:rsid w:val="004E46C0"/>
    <w:rsid w:val="004E4D3E"/>
    <w:rsid w:val="004E4FDB"/>
    <w:rsid w:val="004E5426"/>
    <w:rsid w:val="004E55AC"/>
    <w:rsid w:val="004E5708"/>
    <w:rsid w:val="004E5C7F"/>
    <w:rsid w:val="004E5FEE"/>
    <w:rsid w:val="004E61AB"/>
    <w:rsid w:val="004E64D7"/>
    <w:rsid w:val="004E66E4"/>
    <w:rsid w:val="004E6A0D"/>
    <w:rsid w:val="004E6BA9"/>
    <w:rsid w:val="004E6CC2"/>
    <w:rsid w:val="004E6ED2"/>
    <w:rsid w:val="004E764E"/>
    <w:rsid w:val="004E7F93"/>
    <w:rsid w:val="004F0B94"/>
    <w:rsid w:val="004F1276"/>
    <w:rsid w:val="004F1415"/>
    <w:rsid w:val="004F199E"/>
    <w:rsid w:val="004F1C68"/>
    <w:rsid w:val="004F210B"/>
    <w:rsid w:val="004F212F"/>
    <w:rsid w:val="004F2268"/>
    <w:rsid w:val="004F245B"/>
    <w:rsid w:val="004F270D"/>
    <w:rsid w:val="004F2719"/>
    <w:rsid w:val="004F28E4"/>
    <w:rsid w:val="004F293E"/>
    <w:rsid w:val="004F30BF"/>
    <w:rsid w:val="004F313D"/>
    <w:rsid w:val="004F315E"/>
    <w:rsid w:val="004F31FB"/>
    <w:rsid w:val="004F35BF"/>
    <w:rsid w:val="004F371F"/>
    <w:rsid w:val="004F3A27"/>
    <w:rsid w:val="004F3F33"/>
    <w:rsid w:val="004F3FFC"/>
    <w:rsid w:val="004F4118"/>
    <w:rsid w:val="004F4392"/>
    <w:rsid w:val="004F4652"/>
    <w:rsid w:val="004F4A46"/>
    <w:rsid w:val="004F551E"/>
    <w:rsid w:val="004F585C"/>
    <w:rsid w:val="004F6237"/>
    <w:rsid w:val="004F6C51"/>
    <w:rsid w:val="004F6E64"/>
    <w:rsid w:val="004F731E"/>
    <w:rsid w:val="004F7D79"/>
    <w:rsid w:val="004F7F21"/>
    <w:rsid w:val="0050045A"/>
    <w:rsid w:val="0050078C"/>
    <w:rsid w:val="00500880"/>
    <w:rsid w:val="00500927"/>
    <w:rsid w:val="0050159D"/>
    <w:rsid w:val="0050176F"/>
    <w:rsid w:val="00501AB0"/>
    <w:rsid w:val="00501AF3"/>
    <w:rsid w:val="005022EF"/>
    <w:rsid w:val="00502976"/>
    <w:rsid w:val="00502CD3"/>
    <w:rsid w:val="00503ACA"/>
    <w:rsid w:val="00503B54"/>
    <w:rsid w:val="00504049"/>
    <w:rsid w:val="00504183"/>
    <w:rsid w:val="005041E2"/>
    <w:rsid w:val="005043E3"/>
    <w:rsid w:val="00504480"/>
    <w:rsid w:val="0050496F"/>
    <w:rsid w:val="00504FFE"/>
    <w:rsid w:val="005052F5"/>
    <w:rsid w:val="00505403"/>
    <w:rsid w:val="00505704"/>
    <w:rsid w:val="005058EA"/>
    <w:rsid w:val="00505C77"/>
    <w:rsid w:val="00505DD2"/>
    <w:rsid w:val="00506003"/>
    <w:rsid w:val="0050692E"/>
    <w:rsid w:val="00507250"/>
    <w:rsid w:val="00507452"/>
    <w:rsid w:val="0050769B"/>
    <w:rsid w:val="0050780A"/>
    <w:rsid w:val="00507832"/>
    <w:rsid w:val="00507E74"/>
    <w:rsid w:val="00510AB0"/>
    <w:rsid w:val="00510AF8"/>
    <w:rsid w:val="00511000"/>
    <w:rsid w:val="005111B6"/>
    <w:rsid w:val="00511339"/>
    <w:rsid w:val="00511462"/>
    <w:rsid w:val="0051161B"/>
    <w:rsid w:val="00511BD0"/>
    <w:rsid w:val="00511FD2"/>
    <w:rsid w:val="00512233"/>
    <w:rsid w:val="0051225A"/>
    <w:rsid w:val="00512260"/>
    <w:rsid w:val="0051295D"/>
    <w:rsid w:val="00512C99"/>
    <w:rsid w:val="00512F3A"/>
    <w:rsid w:val="0051381D"/>
    <w:rsid w:val="00513984"/>
    <w:rsid w:val="0051398F"/>
    <w:rsid w:val="00513CBB"/>
    <w:rsid w:val="00513ECA"/>
    <w:rsid w:val="00514201"/>
    <w:rsid w:val="00514B75"/>
    <w:rsid w:val="00514D5A"/>
    <w:rsid w:val="0051623B"/>
    <w:rsid w:val="00516398"/>
    <w:rsid w:val="00516F32"/>
    <w:rsid w:val="005175B9"/>
    <w:rsid w:val="005175DD"/>
    <w:rsid w:val="00517886"/>
    <w:rsid w:val="0052098D"/>
    <w:rsid w:val="00520B81"/>
    <w:rsid w:val="00520B9B"/>
    <w:rsid w:val="005213F8"/>
    <w:rsid w:val="00521510"/>
    <w:rsid w:val="00521C1A"/>
    <w:rsid w:val="00521CD8"/>
    <w:rsid w:val="00521CF8"/>
    <w:rsid w:val="00521DED"/>
    <w:rsid w:val="00521E01"/>
    <w:rsid w:val="0052211C"/>
    <w:rsid w:val="00522316"/>
    <w:rsid w:val="0052252E"/>
    <w:rsid w:val="00522C17"/>
    <w:rsid w:val="00522D3E"/>
    <w:rsid w:val="00522DCF"/>
    <w:rsid w:val="00523231"/>
    <w:rsid w:val="005232C6"/>
    <w:rsid w:val="00523D75"/>
    <w:rsid w:val="00523E3B"/>
    <w:rsid w:val="00523E3D"/>
    <w:rsid w:val="00524094"/>
    <w:rsid w:val="00524555"/>
    <w:rsid w:val="00524659"/>
    <w:rsid w:val="0052498E"/>
    <w:rsid w:val="00525405"/>
    <w:rsid w:val="00525771"/>
    <w:rsid w:val="00525942"/>
    <w:rsid w:val="00525B91"/>
    <w:rsid w:val="00525EF7"/>
    <w:rsid w:val="00525F7A"/>
    <w:rsid w:val="0052641D"/>
    <w:rsid w:val="00526425"/>
    <w:rsid w:val="00526451"/>
    <w:rsid w:val="005264A3"/>
    <w:rsid w:val="00526515"/>
    <w:rsid w:val="0052670F"/>
    <w:rsid w:val="00526722"/>
    <w:rsid w:val="00526AF4"/>
    <w:rsid w:val="005271CE"/>
    <w:rsid w:val="0052723D"/>
    <w:rsid w:val="00527702"/>
    <w:rsid w:val="005277AF"/>
    <w:rsid w:val="005300A2"/>
    <w:rsid w:val="0053022C"/>
    <w:rsid w:val="005307D4"/>
    <w:rsid w:val="00530963"/>
    <w:rsid w:val="00530A4B"/>
    <w:rsid w:val="00530E3A"/>
    <w:rsid w:val="00531096"/>
    <w:rsid w:val="005312FC"/>
    <w:rsid w:val="005315AC"/>
    <w:rsid w:val="00531824"/>
    <w:rsid w:val="00532627"/>
    <w:rsid w:val="00532794"/>
    <w:rsid w:val="00532956"/>
    <w:rsid w:val="00532E8D"/>
    <w:rsid w:val="005330DA"/>
    <w:rsid w:val="00533313"/>
    <w:rsid w:val="0053396E"/>
    <w:rsid w:val="00533B43"/>
    <w:rsid w:val="00533BB2"/>
    <w:rsid w:val="00533CCC"/>
    <w:rsid w:val="00534366"/>
    <w:rsid w:val="005344C2"/>
    <w:rsid w:val="005345EE"/>
    <w:rsid w:val="005345F8"/>
    <w:rsid w:val="005346F4"/>
    <w:rsid w:val="00534719"/>
    <w:rsid w:val="005347BB"/>
    <w:rsid w:val="00534A61"/>
    <w:rsid w:val="00534A96"/>
    <w:rsid w:val="00534B33"/>
    <w:rsid w:val="00534EF5"/>
    <w:rsid w:val="00534F2D"/>
    <w:rsid w:val="0053565F"/>
    <w:rsid w:val="005356B3"/>
    <w:rsid w:val="00535724"/>
    <w:rsid w:val="00535D2A"/>
    <w:rsid w:val="005366C0"/>
    <w:rsid w:val="005366C8"/>
    <w:rsid w:val="005369FE"/>
    <w:rsid w:val="00536F7C"/>
    <w:rsid w:val="0053727D"/>
    <w:rsid w:val="005374DC"/>
    <w:rsid w:val="005374F6"/>
    <w:rsid w:val="005378B5"/>
    <w:rsid w:val="00537B6F"/>
    <w:rsid w:val="00537C58"/>
    <w:rsid w:val="005403BE"/>
    <w:rsid w:val="00540903"/>
    <w:rsid w:val="00540962"/>
    <w:rsid w:val="00540B08"/>
    <w:rsid w:val="005411CF"/>
    <w:rsid w:val="00541BF6"/>
    <w:rsid w:val="005420DE"/>
    <w:rsid w:val="00542483"/>
    <w:rsid w:val="005424C4"/>
    <w:rsid w:val="0054299C"/>
    <w:rsid w:val="00542CCA"/>
    <w:rsid w:val="00542EFD"/>
    <w:rsid w:val="00543589"/>
    <w:rsid w:val="005436D6"/>
    <w:rsid w:val="0054374A"/>
    <w:rsid w:val="0054388F"/>
    <w:rsid w:val="005438CC"/>
    <w:rsid w:val="005439E5"/>
    <w:rsid w:val="00543B35"/>
    <w:rsid w:val="00543D35"/>
    <w:rsid w:val="0054413D"/>
    <w:rsid w:val="0054448B"/>
    <w:rsid w:val="00544E2A"/>
    <w:rsid w:val="005451F2"/>
    <w:rsid w:val="005451FF"/>
    <w:rsid w:val="0054592E"/>
    <w:rsid w:val="00545C95"/>
    <w:rsid w:val="00545EFE"/>
    <w:rsid w:val="00545F02"/>
    <w:rsid w:val="005468F6"/>
    <w:rsid w:val="00546E20"/>
    <w:rsid w:val="00547037"/>
    <w:rsid w:val="00547222"/>
    <w:rsid w:val="00547B75"/>
    <w:rsid w:val="00547CE6"/>
    <w:rsid w:val="0055015C"/>
    <w:rsid w:val="00550169"/>
    <w:rsid w:val="00550644"/>
    <w:rsid w:val="0055095F"/>
    <w:rsid w:val="00550E64"/>
    <w:rsid w:val="00551082"/>
    <w:rsid w:val="00551C7E"/>
    <w:rsid w:val="00552402"/>
    <w:rsid w:val="00552576"/>
    <w:rsid w:val="005527DE"/>
    <w:rsid w:val="00552876"/>
    <w:rsid w:val="00552E68"/>
    <w:rsid w:val="00553118"/>
    <w:rsid w:val="00553152"/>
    <w:rsid w:val="005536A0"/>
    <w:rsid w:val="005537B1"/>
    <w:rsid w:val="00553FD9"/>
    <w:rsid w:val="00554723"/>
    <w:rsid w:val="00554861"/>
    <w:rsid w:val="00554ADB"/>
    <w:rsid w:val="00554C35"/>
    <w:rsid w:val="00554C55"/>
    <w:rsid w:val="00554E5C"/>
    <w:rsid w:val="00554FBA"/>
    <w:rsid w:val="0055511D"/>
    <w:rsid w:val="0055530C"/>
    <w:rsid w:val="005562B8"/>
    <w:rsid w:val="0055665E"/>
    <w:rsid w:val="0055666A"/>
    <w:rsid w:val="0055684F"/>
    <w:rsid w:val="00556E45"/>
    <w:rsid w:val="00557374"/>
    <w:rsid w:val="00557655"/>
    <w:rsid w:val="00560374"/>
    <w:rsid w:val="005608B5"/>
    <w:rsid w:val="0056092F"/>
    <w:rsid w:val="00560AD5"/>
    <w:rsid w:val="00560E6A"/>
    <w:rsid w:val="00561279"/>
    <w:rsid w:val="00561BAC"/>
    <w:rsid w:val="00561CB2"/>
    <w:rsid w:val="00561DBD"/>
    <w:rsid w:val="00561E40"/>
    <w:rsid w:val="005621F1"/>
    <w:rsid w:val="005628F2"/>
    <w:rsid w:val="005635D7"/>
    <w:rsid w:val="00563722"/>
    <w:rsid w:val="005637F1"/>
    <w:rsid w:val="00563890"/>
    <w:rsid w:val="00563A99"/>
    <w:rsid w:val="00563B10"/>
    <w:rsid w:val="00563CD1"/>
    <w:rsid w:val="0056424F"/>
    <w:rsid w:val="005648C4"/>
    <w:rsid w:val="00564B0D"/>
    <w:rsid w:val="00564B75"/>
    <w:rsid w:val="00564F89"/>
    <w:rsid w:val="00565468"/>
    <w:rsid w:val="00565640"/>
    <w:rsid w:val="005657F6"/>
    <w:rsid w:val="00565841"/>
    <w:rsid w:val="00566174"/>
    <w:rsid w:val="00566444"/>
    <w:rsid w:val="00566470"/>
    <w:rsid w:val="005664AF"/>
    <w:rsid w:val="00566BE4"/>
    <w:rsid w:val="00567157"/>
    <w:rsid w:val="0056721E"/>
    <w:rsid w:val="005678E4"/>
    <w:rsid w:val="005679BB"/>
    <w:rsid w:val="00567BE7"/>
    <w:rsid w:val="00567D20"/>
    <w:rsid w:val="00567E08"/>
    <w:rsid w:val="00567EAD"/>
    <w:rsid w:val="005701C7"/>
    <w:rsid w:val="00570671"/>
    <w:rsid w:val="00570793"/>
    <w:rsid w:val="00570FBD"/>
    <w:rsid w:val="005713B1"/>
    <w:rsid w:val="00571878"/>
    <w:rsid w:val="00571D01"/>
    <w:rsid w:val="00572496"/>
    <w:rsid w:val="0057276E"/>
    <w:rsid w:val="005727A8"/>
    <w:rsid w:val="00572F9F"/>
    <w:rsid w:val="0057306F"/>
    <w:rsid w:val="005732F9"/>
    <w:rsid w:val="005732FC"/>
    <w:rsid w:val="0057335F"/>
    <w:rsid w:val="00573444"/>
    <w:rsid w:val="00573838"/>
    <w:rsid w:val="00573891"/>
    <w:rsid w:val="00573AE0"/>
    <w:rsid w:val="00573C69"/>
    <w:rsid w:val="00573D6E"/>
    <w:rsid w:val="00573EE0"/>
    <w:rsid w:val="00574007"/>
    <w:rsid w:val="00574097"/>
    <w:rsid w:val="005743BE"/>
    <w:rsid w:val="0057479E"/>
    <w:rsid w:val="0057515E"/>
    <w:rsid w:val="00575884"/>
    <w:rsid w:val="005758B5"/>
    <w:rsid w:val="00575CE1"/>
    <w:rsid w:val="005764DC"/>
    <w:rsid w:val="0057672B"/>
    <w:rsid w:val="00576879"/>
    <w:rsid w:val="00577657"/>
    <w:rsid w:val="00577A80"/>
    <w:rsid w:val="00577D21"/>
    <w:rsid w:val="00580323"/>
    <w:rsid w:val="005805E9"/>
    <w:rsid w:val="00580C41"/>
    <w:rsid w:val="00580CFB"/>
    <w:rsid w:val="00580CFC"/>
    <w:rsid w:val="00580E76"/>
    <w:rsid w:val="00581051"/>
    <w:rsid w:val="00581079"/>
    <w:rsid w:val="0058109D"/>
    <w:rsid w:val="005811C9"/>
    <w:rsid w:val="005814A8"/>
    <w:rsid w:val="0058155E"/>
    <w:rsid w:val="005818DC"/>
    <w:rsid w:val="00581A32"/>
    <w:rsid w:val="0058234B"/>
    <w:rsid w:val="005825CE"/>
    <w:rsid w:val="005826B1"/>
    <w:rsid w:val="005830B4"/>
    <w:rsid w:val="005831F9"/>
    <w:rsid w:val="005831FC"/>
    <w:rsid w:val="0058334D"/>
    <w:rsid w:val="00583507"/>
    <w:rsid w:val="005835D4"/>
    <w:rsid w:val="00583A43"/>
    <w:rsid w:val="00583A46"/>
    <w:rsid w:val="00583A97"/>
    <w:rsid w:val="00583C4D"/>
    <w:rsid w:val="00583D39"/>
    <w:rsid w:val="00583E61"/>
    <w:rsid w:val="00583E6B"/>
    <w:rsid w:val="00583E8C"/>
    <w:rsid w:val="00583EE9"/>
    <w:rsid w:val="00584273"/>
    <w:rsid w:val="00584385"/>
    <w:rsid w:val="005843D9"/>
    <w:rsid w:val="0058440C"/>
    <w:rsid w:val="0058487A"/>
    <w:rsid w:val="00585278"/>
    <w:rsid w:val="005858ED"/>
    <w:rsid w:val="00585FA3"/>
    <w:rsid w:val="0058614D"/>
    <w:rsid w:val="00587659"/>
    <w:rsid w:val="005878A9"/>
    <w:rsid w:val="00587990"/>
    <w:rsid w:val="00587B4C"/>
    <w:rsid w:val="005900F1"/>
    <w:rsid w:val="00590B1B"/>
    <w:rsid w:val="005914EE"/>
    <w:rsid w:val="005916E7"/>
    <w:rsid w:val="005917B1"/>
    <w:rsid w:val="005917DF"/>
    <w:rsid w:val="005919F7"/>
    <w:rsid w:val="00591AA6"/>
    <w:rsid w:val="00591C55"/>
    <w:rsid w:val="00591C7B"/>
    <w:rsid w:val="00591D86"/>
    <w:rsid w:val="00591F0E"/>
    <w:rsid w:val="0059217D"/>
    <w:rsid w:val="005923A0"/>
    <w:rsid w:val="00592E1F"/>
    <w:rsid w:val="0059305C"/>
    <w:rsid w:val="00593185"/>
    <w:rsid w:val="005936FE"/>
    <w:rsid w:val="00593913"/>
    <w:rsid w:val="00593956"/>
    <w:rsid w:val="00593E5B"/>
    <w:rsid w:val="00594041"/>
    <w:rsid w:val="005941FD"/>
    <w:rsid w:val="005942D8"/>
    <w:rsid w:val="005942F9"/>
    <w:rsid w:val="0059478E"/>
    <w:rsid w:val="00594808"/>
    <w:rsid w:val="00594921"/>
    <w:rsid w:val="00594D71"/>
    <w:rsid w:val="00594DFC"/>
    <w:rsid w:val="005950B9"/>
    <w:rsid w:val="00595442"/>
    <w:rsid w:val="00595EED"/>
    <w:rsid w:val="00596751"/>
    <w:rsid w:val="005968EA"/>
    <w:rsid w:val="00596A08"/>
    <w:rsid w:val="00596D5A"/>
    <w:rsid w:val="00597084"/>
    <w:rsid w:val="005972D6"/>
    <w:rsid w:val="00597CAF"/>
    <w:rsid w:val="005A04CF"/>
    <w:rsid w:val="005A0D01"/>
    <w:rsid w:val="005A1043"/>
    <w:rsid w:val="005A14D9"/>
    <w:rsid w:val="005A16C5"/>
    <w:rsid w:val="005A16F0"/>
    <w:rsid w:val="005A1B79"/>
    <w:rsid w:val="005A2432"/>
    <w:rsid w:val="005A2451"/>
    <w:rsid w:val="005A24FE"/>
    <w:rsid w:val="005A26A0"/>
    <w:rsid w:val="005A2A9A"/>
    <w:rsid w:val="005A2BDC"/>
    <w:rsid w:val="005A2D96"/>
    <w:rsid w:val="005A3490"/>
    <w:rsid w:val="005A3558"/>
    <w:rsid w:val="005A3C13"/>
    <w:rsid w:val="005A3EB4"/>
    <w:rsid w:val="005A42BB"/>
    <w:rsid w:val="005A4534"/>
    <w:rsid w:val="005A4A23"/>
    <w:rsid w:val="005A4C1A"/>
    <w:rsid w:val="005A5A4C"/>
    <w:rsid w:val="005A6946"/>
    <w:rsid w:val="005A6ADA"/>
    <w:rsid w:val="005A6E87"/>
    <w:rsid w:val="005A7071"/>
    <w:rsid w:val="005A7114"/>
    <w:rsid w:val="005A7173"/>
    <w:rsid w:val="005A747C"/>
    <w:rsid w:val="005A75B7"/>
    <w:rsid w:val="005B0654"/>
    <w:rsid w:val="005B08BE"/>
    <w:rsid w:val="005B0ACE"/>
    <w:rsid w:val="005B0B40"/>
    <w:rsid w:val="005B103B"/>
    <w:rsid w:val="005B1135"/>
    <w:rsid w:val="005B1776"/>
    <w:rsid w:val="005B1A3A"/>
    <w:rsid w:val="005B1DA7"/>
    <w:rsid w:val="005B214D"/>
    <w:rsid w:val="005B253F"/>
    <w:rsid w:val="005B2732"/>
    <w:rsid w:val="005B2E35"/>
    <w:rsid w:val="005B3966"/>
    <w:rsid w:val="005B452D"/>
    <w:rsid w:val="005B48C6"/>
    <w:rsid w:val="005B499D"/>
    <w:rsid w:val="005B4AD1"/>
    <w:rsid w:val="005B4FBF"/>
    <w:rsid w:val="005B5251"/>
    <w:rsid w:val="005B53E2"/>
    <w:rsid w:val="005B58A7"/>
    <w:rsid w:val="005B5D0C"/>
    <w:rsid w:val="005B61C9"/>
    <w:rsid w:val="005B6428"/>
    <w:rsid w:val="005B6AAE"/>
    <w:rsid w:val="005B6B7C"/>
    <w:rsid w:val="005B6E36"/>
    <w:rsid w:val="005B6F37"/>
    <w:rsid w:val="005B7289"/>
    <w:rsid w:val="005B72DE"/>
    <w:rsid w:val="005B7396"/>
    <w:rsid w:val="005B742A"/>
    <w:rsid w:val="005B77A7"/>
    <w:rsid w:val="005B7F2C"/>
    <w:rsid w:val="005C0394"/>
    <w:rsid w:val="005C0441"/>
    <w:rsid w:val="005C07D8"/>
    <w:rsid w:val="005C0B60"/>
    <w:rsid w:val="005C0F3B"/>
    <w:rsid w:val="005C0FCE"/>
    <w:rsid w:val="005C1251"/>
    <w:rsid w:val="005C1C06"/>
    <w:rsid w:val="005C1E56"/>
    <w:rsid w:val="005C1E58"/>
    <w:rsid w:val="005C208B"/>
    <w:rsid w:val="005C233C"/>
    <w:rsid w:val="005C2371"/>
    <w:rsid w:val="005C255D"/>
    <w:rsid w:val="005C2D07"/>
    <w:rsid w:val="005C30BD"/>
    <w:rsid w:val="005C39D5"/>
    <w:rsid w:val="005C3F69"/>
    <w:rsid w:val="005C3F7F"/>
    <w:rsid w:val="005C4294"/>
    <w:rsid w:val="005C4326"/>
    <w:rsid w:val="005C474F"/>
    <w:rsid w:val="005C48E0"/>
    <w:rsid w:val="005C4A72"/>
    <w:rsid w:val="005C5264"/>
    <w:rsid w:val="005C5B20"/>
    <w:rsid w:val="005C646B"/>
    <w:rsid w:val="005C6512"/>
    <w:rsid w:val="005C6676"/>
    <w:rsid w:val="005C6EE6"/>
    <w:rsid w:val="005C70B8"/>
    <w:rsid w:val="005D0A79"/>
    <w:rsid w:val="005D0EF4"/>
    <w:rsid w:val="005D1307"/>
    <w:rsid w:val="005D1B58"/>
    <w:rsid w:val="005D213B"/>
    <w:rsid w:val="005D2183"/>
    <w:rsid w:val="005D21A3"/>
    <w:rsid w:val="005D22B5"/>
    <w:rsid w:val="005D27E6"/>
    <w:rsid w:val="005D2BEC"/>
    <w:rsid w:val="005D2CD1"/>
    <w:rsid w:val="005D2DE9"/>
    <w:rsid w:val="005D3014"/>
    <w:rsid w:val="005D33E1"/>
    <w:rsid w:val="005D3653"/>
    <w:rsid w:val="005D389F"/>
    <w:rsid w:val="005D3A36"/>
    <w:rsid w:val="005D3AFD"/>
    <w:rsid w:val="005D3CB4"/>
    <w:rsid w:val="005D3FF0"/>
    <w:rsid w:val="005D4190"/>
    <w:rsid w:val="005D46DC"/>
    <w:rsid w:val="005D499C"/>
    <w:rsid w:val="005D4D1A"/>
    <w:rsid w:val="005D590E"/>
    <w:rsid w:val="005D5D28"/>
    <w:rsid w:val="005D5DDF"/>
    <w:rsid w:val="005D6175"/>
    <w:rsid w:val="005D650C"/>
    <w:rsid w:val="005D6CA2"/>
    <w:rsid w:val="005D6F6E"/>
    <w:rsid w:val="005D7079"/>
    <w:rsid w:val="005D70F5"/>
    <w:rsid w:val="005D79E7"/>
    <w:rsid w:val="005E01B4"/>
    <w:rsid w:val="005E0239"/>
    <w:rsid w:val="005E0687"/>
    <w:rsid w:val="005E082F"/>
    <w:rsid w:val="005E0AA7"/>
    <w:rsid w:val="005E0BE9"/>
    <w:rsid w:val="005E0CFB"/>
    <w:rsid w:val="005E0E16"/>
    <w:rsid w:val="005E0F62"/>
    <w:rsid w:val="005E12A9"/>
    <w:rsid w:val="005E1778"/>
    <w:rsid w:val="005E1E61"/>
    <w:rsid w:val="005E212C"/>
    <w:rsid w:val="005E223F"/>
    <w:rsid w:val="005E2280"/>
    <w:rsid w:val="005E2DCE"/>
    <w:rsid w:val="005E306C"/>
    <w:rsid w:val="005E338F"/>
    <w:rsid w:val="005E343E"/>
    <w:rsid w:val="005E3676"/>
    <w:rsid w:val="005E37A7"/>
    <w:rsid w:val="005E37DD"/>
    <w:rsid w:val="005E3E00"/>
    <w:rsid w:val="005E3E4F"/>
    <w:rsid w:val="005E413D"/>
    <w:rsid w:val="005E420B"/>
    <w:rsid w:val="005E4258"/>
    <w:rsid w:val="005E4366"/>
    <w:rsid w:val="005E441A"/>
    <w:rsid w:val="005E447D"/>
    <w:rsid w:val="005E45EF"/>
    <w:rsid w:val="005E47AF"/>
    <w:rsid w:val="005E48ED"/>
    <w:rsid w:val="005E4DFA"/>
    <w:rsid w:val="005E5228"/>
    <w:rsid w:val="005E52EC"/>
    <w:rsid w:val="005E534B"/>
    <w:rsid w:val="005E5A0B"/>
    <w:rsid w:val="005E5DED"/>
    <w:rsid w:val="005E626F"/>
    <w:rsid w:val="005E631E"/>
    <w:rsid w:val="005E6452"/>
    <w:rsid w:val="005E6CF8"/>
    <w:rsid w:val="005E7206"/>
    <w:rsid w:val="005E7C14"/>
    <w:rsid w:val="005E7D06"/>
    <w:rsid w:val="005E7F9D"/>
    <w:rsid w:val="005F0442"/>
    <w:rsid w:val="005F0928"/>
    <w:rsid w:val="005F0DE6"/>
    <w:rsid w:val="005F0E1C"/>
    <w:rsid w:val="005F0E74"/>
    <w:rsid w:val="005F129D"/>
    <w:rsid w:val="005F1333"/>
    <w:rsid w:val="005F1E19"/>
    <w:rsid w:val="005F2877"/>
    <w:rsid w:val="005F2919"/>
    <w:rsid w:val="005F29C3"/>
    <w:rsid w:val="005F29C4"/>
    <w:rsid w:val="005F2B16"/>
    <w:rsid w:val="005F2D09"/>
    <w:rsid w:val="005F2FB3"/>
    <w:rsid w:val="005F31C6"/>
    <w:rsid w:val="005F3668"/>
    <w:rsid w:val="005F37AF"/>
    <w:rsid w:val="005F3AF3"/>
    <w:rsid w:val="005F3BD9"/>
    <w:rsid w:val="005F3CF9"/>
    <w:rsid w:val="005F4100"/>
    <w:rsid w:val="005F412C"/>
    <w:rsid w:val="005F41C4"/>
    <w:rsid w:val="005F42B1"/>
    <w:rsid w:val="005F4563"/>
    <w:rsid w:val="005F4594"/>
    <w:rsid w:val="005F4F88"/>
    <w:rsid w:val="005F58B0"/>
    <w:rsid w:val="005F59A5"/>
    <w:rsid w:val="005F5A48"/>
    <w:rsid w:val="005F5BE5"/>
    <w:rsid w:val="005F6079"/>
    <w:rsid w:val="005F6112"/>
    <w:rsid w:val="005F640C"/>
    <w:rsid w:val="005F6825"/>
    <w:rsid w:val="005F6C55"/>
    <w:rsid w:val="005F6EA7"/>
    <w:rsid w:val="005F6FC6"/>
    <w:rsid w:val="005F74D5"/>
    <w:rsid w:val="005F75E2"/>
    <w:rsid w:val="005F7698"/>
    <w:rsid w:val="005F7ACF"/>
    <w:rsid w:val="005F7ADE"/>
    <w:rsid w:val="005F7B89"/>
    <w:rsid w:val="005F7BC9"/>
    <w:rsid w:val="006002C4"/>
    <w:rsid w:val="0060031E"/>
    <w:rsid w:val="006005DF"/>
    <w:rsid w:val="006006C8"/>
    <w:rsid w:val="00600AA8"/>
    <w:rsid w:val="006010D1"/>
    <w:rsid w:val="006011B9"/>
    <w:rsid w:val="00601957"/>
    <w:rsid w:val="00601A0E"/>
    <w:rsid w:val="00601A2C"/>
    <w:rsid w:val="0060247C"/>
    <w:rsid w:val="006027A1"/>
    <w:rsid w:val="0060294B"/>
    <w:rsid w:val="00602C6D"/>
    <w:rsid w:val="00602D6C"/>
    <w:rsid w:val="00602D88"/>
    <w:rsid w:val="00602F74"/>
    <w:rsid w:val="006033EE"/>
    <w:rsid w:val="006036D8"/>
    <w:rsid w:val="00603879"/>
    <w:rsid w:val="00603BFA"/>
    <w:rsid w:val="006044E8"/>
    <w:rsid w:val="006045AC"/>
    <w:rsid w:val="006046A8"/>
    <w:rsid w:val="00604E03"/>
    <w:rsid w:val="00604E54"/>
    <w:rsid w:val="00605475"/>
    <w:rsid w:val="006055F5"/>
    <w:rsid w:val="00605E1C"/>
    <w:rsid w:val="00605F8F"/>
    <w:rsid w:val="0060658D"/>
    <w:rsid w:val="0060663B"/>
    <w:rsid w:val="00607152"/>
    <w:rsid w:val="006072C5"/>
    <w:rsid w:val="006079F9"/>
    <w:rsid w:val="006100AF"/>
    <w:rsid w:val="00610748"/>
    <w:rsid w:val="006109D2"/>
    <w:rsid w:val="00610DCD"/>
    <w:rsid w:val="00611032"/>
    <w:rsid w:val="00611206"/>
    <w:rsid w:val="00611242"/>
    <w:rsid w:val="00611335"/>
    <w:rsid w:val="00611908"/>
    <w:rsid w:val="00611F97"/>
    <w:rsid w:val="00612134"/>
    <w:rsid w:val="00612BA8"/>
    <w:rsid w:val="006134C7"/>
    <w:rsid w:val="006136B0"/>
    <w:rsid w:val="00613987"/>
    <w:rsid w:val="00613AE5"/>
    <w:rsid w:val="00614130"/>
    <w:rsid w:val="00614949"/>
    <w:rsid w:val="00614BFF"/>
    <w:rsid w:val="00615387"/>
    <w:rsid w:val="00615707"/>
    <w:rsid w:val="006168AD"/>
    <w:rsid w:val="0061698F"/>
    <w:rsid w:val="006169C1"/>
    <w:rsid w:val="00616B3B"/>
    <w:rsid w:val="00616B5D"/>
    <w:rsid w:val="006172DB"/>
    <w:rsid w:val="006174AA"/>
    <w:rsid w:val="006175D3"/>
    <w:rsid w:val="0062067E"/>
    <w:rsid w:val="00620C75"/>
    <w:rsid w:val="00620EA5"/>
    <w:rsid w:val="006214F9"/>
    <w:rsid w:val="00621A40"/>
    <w:rsid w:val="00621AC8"/>
    <w:rsid w:val="00621C47"/>
    <w:rsid w:val="00621D20"/>
    <w:rsid w:val="00621D53"/>
    <w:rsid w:val="00621D99"/>
    <w:rsid w:val="00622141"/>
    <w:rsid w:val="00622654"/>
    <w:rsid w:val="00622AC4"/>
    <w:rsid w:val="00622E62"/>
    <w:rsid w:val="00623637"/>
    <w:rsid w:val="0062363C"/>
    <w:rsid w:val="00623CF4"/>
    <w:rsid w:val="006241FC"/>
    <w:rsid w:val="00624ABE"/>
    <w:rsid w:val="00624DE1"/>
    <w:rsid w:val="006252A0"/>
    <w:rsid w:val="006254A8"/>
    <w:rsid w:val="006255EE"/>
    <w:rsid w:val="006256B5"/>
    <w:rsid w:val="0062572E"/>
    <w:rsid w:val="006258A8"/>
    <w:rsid w:val="00625996"/>
    <w:rsid w:val="00625FD1"/>
    <w:rsid w:val="006265E5"/>
    <w:rsid w:val="00626AE2"/>
    <w:rsid w:val="00627211"/>
    <w:rsid w:val="006273D5"/>
    <w:rsid w:val="006276F2"/>
    <w:rsid w:val="0062783D"/>
    <w:rsid w:val="00627A24"/>
    <w:rsid w:val="00627AE5"/>
    <w:rsid w:val="00630133"/>
    <w:rsid w:val="00630302"/>
    <w:rsid w:val="006307D2"/>
    <w:rsid w:val="00630A4A"/>
    <w:rsid w:val="00630E04"/>
    <w:rsid w:val="00630E0B"/>
    <w:rsid w:val="0063110C"/>
    <w:rsid w:val="00631218"/>
    <w:rsid w:val="00631B09"/>
    <w:rsid w:val="006322F9"/>
    <w:rsid w:val="006324B1"/>
    <w:rsid w:val="00632A2A"/>
    <w:rsid w:val="00632D4D"/>
    <w:rsid w:val="00632DBB"/>
    <w:rsid w:val="00633053"/>
    <w:rsid w:val="00633234"/>
    <w:rsid w:val="00633297"/>
    <w:rsid w:val="006335C5"/>
    <w:rsid w:val="0063386F"/>
    <w:rsid w:val="006338A8"/>
    <w:rsid w:val="00634209"/>
    <w:rsid w:val="006347E5"/>
    <w:rsid w:val="00634EB9"/>
    <w:rsid w:val="006350BE"/>
    <w:rsid w:val="0063585E"/>
    <w:rsid w:val="006358E3"/>
    <w:rsid w:val="00635B34"/>
    <w:rsid w:val="0063618A"/>
    <w:rsid w:val="006362E3"/>
    <w:rsid w:val="006363E9"/>
    <w:rsid w:val="00636774"/>
    <w:rsid w:val="006368FC"/>
    <w:rsid w:val="00636F21"/>
    <w:rsid w:val="00636FD4"/>
    <w:rsid w:val="00637373"/>
    <w:rsid w:val="00637466"/>
    <w:rsid w:val="0064017B"/>
    <w:rsid w:val="0064039D"/>
    <w:rsid w:val="006408FE"/>
    <w:rsid w:val="006413F5"/>
    <w:rsid w:val="006417F3"/>
    <w:rsid w:val="00641BB4"/>
    <w:rsid w:val="00641C75"/>
    <w:rsid w:val="00641DF3"/>
    <w:rsid w:val="00641F1E"/>
    <w:rsid w:val="0064239A"/>
    <w:rsid w:val="006426F1"/>
    <w:rsid w:val="00642783"/>
    <w:rsid w:val="00642A4F"/>
    <w:rsid w:val="006430CD"/>
    <w:rsid w:val="00643539"/>
    <w:rsid w:val="0064356C"/>
    <w:rsid w:val="006435ED"/>
    <w:rsid w:val="00643E44"/>
    <w:rsid w:val="00645022"/>
    <w:rsid w:val="006451EA"/>
    <w:rsid w:val="00645231"/>
    <w:rsid w:val="006452F9"/>
    <w:rsid w:val="00645459"/>
    <w:rsid w:val="00645C68"/>
    <w:rsid w:val="00645D8C"/>
    <w:rsid w:val="00645E18"/>
    <w:rsid w:val="00646739"/>
    <w:rsid w:val="00646B19"/>
    <w:rsid w:val="006472C8"/>
    <w:rsid w:val="006472F5"/>
    <w:rsid w:val="006475BD"/>
    <w:rsid w:val="006477EF"/>
    <w:rsid w:val="00647B77"/>
    <w:rsid w:val="00650C14"/>
    <w:rsid w:val="00651265"/>
    <w:rsid w:val="0065133D"/>
    <w:rsid w:val="00651500"/>
    <w:rsid w:val="00651BC4"/>
    <w:rsid w:val="00652039"/>
    <w:rsid w:val="00652B0A"/>
    <w:rsid w:val="00652C34"/>
    <w:rsid w:val="006536AA"/>
    <w:rsid w:val="00653771"/>
    <w:rsid w:val="0065384A"/>
    <w:rsid w:val="00653889"/>
    <w:rsid w:val="006539B2"/>
    <w:rsid w:val="00653AAC"/>
    <w:rsid w:val="0065416B"/>
    <w:rsid w:val="00654378"/>
    <w:rsid w:val="006546FE"/>
    <w:rsid w:val="00654A99"/>
    <w:rsid w:val="00654F6D"/>
    <w:rsid w:val="00655123"/>
    <w:rsid w:val="006552BF"/>
    <w:rsid w:val="00655738"/>
    <w:rsid w:val="00656469"/>
    <w:rsid w:val="00656612"/>
    <w:rsid w:val="00656804"/>
    <w:rsid w:val="00656AE2"/>
    <w:rsid w:val="00657237"/>
    <w:rsid w:val="006574E9"/>
    <w:rsid w:val="00657C24"/>
    <w:rsid w:val="0066072E"/>
    <w:rsid w:val="0066090A"/>
    <w:rsid w:val="00660A0F"/>
    <w:rsid w:val="00660A3A"/>
    <w:rsid w:val="00660AC0"/>
    <w:rsid w:val="00660D49"/>
    <w:rsid w:val="00661292"/>
    <w:rsid w:val="00661ACE"/>
    <w:rsid w:val="00661BD1"/>
    <w:rsid w:val="00661C08"/>
    <w:rsid w:val="00661EF6"/>
    <w:rsid w:val="00662112"/>
    <w:rsid w:val="00662C34"/>
    <w:rsid w:val="00662D39"/>
    <w:rsid w:val="006635AB"/>
    <w:rsid w:val="006638DA"/>
    <w:rsid w:val="00663970"/>
    <w:rsid w:val="00663C20"/>
    <w:rsid w:val="00663D51"/>
    <w:rsid w:val="0066410B"/>
    <w:rsid w:val="0066419D"/>
    <w:rsid w:val="006642D6"/>
    <w:rsid w:val="00664560"/>
    <w:rsid w:val="0066474F"/>
    <w:rsid w:val="00664829"/>
    <w:rsid w:val="00664DE2"/>
    <w:rsid w:val="0066565A"/>
    <w:rsid w:val="00665A67"/>
    <w:rsid w:val="00665B56"/>
    <w:rsid w:val="00665DBA"/>
    <w:rsid w:val="0066609D"/>
    <w:rsid w:val="00666141"/>
    <w:rsid w:val="00666791"/>
    <w:rsid w:val="00666F93"/>
    <w:rsid w:val="006671E7"/>
    <w:rsid w:val="0067011B"/>
    <w:rsid w:val="00670669"/>
    <w:rsid w:val="006708CA"/>
    <w:rsid w:val="00670C6B"/>
    <w:rsid w:val="00670E74"/>
    <w:rsid w:val="00670F30"/>
    <w:rsid w:val="00671031"/>
    <w:rsid w:val="006710C9"/>
    <w:rsid w:val="00671374"/>
    <w:rsid w:val="0067187C"/>
    <w:rsid w:val="00671BAF"/>
    <w:rsid w:val="0067215B"/>
    <w:rsid w:val="00672237"/>
    <w:rsid w:val="0067282C"/>
    <w:rsid w:val="00672A10"/>
    <w:rsid w:val="00673168"/>
    <w:rsid w:val="00673640"/>
    <w:rsid w:val="006736C5"/>
    <w:rsid w:val="00673815"/>
    <w:rsid w:val="00673CFC"/>
    <w:rsid w:val="0067435C"/>
    <w:rsid w:val="00674E0F"/>
    <w:rsid w:val="00675578"/>
    <w:rsid w:val="006757CF"/>
    <w:rsid w:val="00675E96"/>
    <w:rsid w:val="00675EC2"/>
    <w:rsid w:val="00676043"/>
    <w:rsid w:val="00676757"/>
    <w:rsid w:val="00676B51"/>
    <w:rsid w:val="00676F38"/>
    <w:rsid w:val="00677291"/>
    <w:rsid w:val="0067744A"/>
    <w:rsid w:val="0067788E"/>
    <w:rsid w:val="006779AD"/>
    <w:rsid w:val="00677AD5"/>
    <w:rsid w:val="006800B3"/>
    <w:rsid w:val="00680219"/>
    <w:rsid w:val="00680697"/>
    <w:rsid w:val="00680AE5"/>
    <w:rsid w:val="00680AE8"/>
    <w:rsid w:val="00680D49"/>
    <w:rsid w:val="00680F3D"/>
    <w:rsid w:val="00680F5F"/>
    <w:rsid w:val="00681650"/>
    <w:rsid w:val="00681B7B"/>
    <w:rsid w:val="00681D04"/>
    <w:rsid w:val="0068212E"/>
    <w:rsid w:val="0068234F"/>
    <w:rsid w:val="00682363"/>
    <w:rsid w:val="006824FD"/>
    <w:rsid w:val="00682C33"/>
    <w:rsid w:val="00682E47"/>
    <w:rsid w:val="00682FC4"/>
    <w:rsid w:val="0068374C"/>
    <w:rsid w:val="00683AAD"/>
    <w:rsid w:val="00684553"/>
    <w:rsid w:val="00684858"/>
    <w:rsid w:val="006849C7"/>
    <w:rsid w:val="00685639"/>
    <w:rsid w:val="006866FA"/>
    <w:rsid w:val="00686B2D"/>
    <w:rsid w:val="00686DB0"/>
    <w:rsid w:val="006870B8"/>
    <w:rsid w:val="00687176"/>
    <w:rsid w:val="00687E07"/>
    <w:rsid w:val="0069036B"/>
    <w:rsid w:val="006903CA"/>
    <w:rsid w:val="006905A1"/>
    <w:rsid w:val="0069093E"/>
    <w:rsid w:val="00690AC0"/>
    <w:rsid w:val="00690E7D"/>
    <w:rsid w:val="00690EBD"/>
    <w:rsid w:val="00690F3F"/>
    <w:rsid w:val="00691513"/>
    <w:rsid w:val="00691648"/>
    <w:rsid w:val="0069178D"/>
    <w:rsid w:val="006920F1"/>
    <w:rsid w:val="00692AE0"/>
    <w:rsid w:val="00692AE1"/>
    <w:rsid w:val="00692CDF"/>
    <w:rsid w:val="00693001"/>
    <w:rsid w:val="006932A5"/>
    <w:rsid w:val="00693681"/>
    <w:rsid w:val="00693682"/>
    <w:rsid w:val="006939EF"/>
    <w:rsid w:val="0069409D"/>
    <w:rsid w:val="00694129"/>
    <w:rsid w:val="0069415E"/>
    <w:rsid w:val="006945C9"/>
    <w:rsid w:val="00694636"/>
    <w:rsid w:val="0069494D"/>
    <w:rsid w:val="00694E2D"/>
    <w:rsid w:val="00694F0B"/>
    <w:rsid w:val="006953AF"/>
    <w:rsid w:val="00695A14"/>
    <w:rsid w:val="00695BA5"/>
    <w:rsid w:val="00695E50"/>
    <w:rsid w:val="0069625E"/>
    <w:rsid w:val="00697147"/>
    <w:rsid w:val="00697732"/>
    <w:rsid w:val="00697B1E"/>
    <w:rsid w:val="00697B47"/>
    <w:rsid w:val="00697B77"/>
    <w:rsid w:val="006A0142"/>
    <w:rsid w:val="006A0194"/>
    <w:rsid w:val="006A063D"/>
    <w:rsid w:val="006A0C45"/>
    <w:rsid w:val="006A0E57"/>
    <w:rsid w:val="006A0FA0"/>
    <w:rsid w:val="006A1002"/>
    <w:rsid w:val="006A144D"/>
    <w:rsid w:val="006A18BF"/>
    <w:rsid w:val="006A1A4D"/>
    <w:rsid w:val="006A1D71"/>
    <w:rsid w:val="006A1E82"/>
    <w:rsid w:val="006A1EF0"/>
    <w:rsid w:val="006A2110"/>
    <w:rsid w:val="006A21E7"/>
    <w:rsid w:val="006A2704"/>
    <w:rsid w:val="006A296F"/>
    <w:rsid w:val="006A2AC5"/>
    <w:rsid w:val="006A2CBA"/>
    <w:rsid w:val="006A2D87"/>
    <w:rsid w:val="006A3147"/>
    <w:rsid w:val="006A41D3"/>
    <w:rsid w:val="006A4D68"/>
    <w:rsid w:val="006A5112"/>
    <w:rsid w:val="006A524C"/>
    <w:rsid w:val="006A5279"/>
    <w:rsid w:val="006A5762"/>
    <w:rsid w:val="006A58DC"/>
    <w:rsid w:val="006A5CF9"/>
    <w:rsid w:val="006A5EBD"/>
    <w:rsid w:val="006A61AB"/>
    <w:rsid w:val="006A6702"/>
    <w:rsid w:val="006A69F4"/>
    <w:rsid w:val="006A74C0"/>
    <w:rsid w:val="006A768D"/>
    <w:rsid w:val="006A7C60"/>
    <w:rsid w:val="006A7EBC"/>
    <w:rsid w:val="006A7EE1"/>
    <w:rsid w:val="006B0784"/>
    <w:rsid w:val="006B094B"/>
    <w:rsid w:val="006B0D9B"/>
    <w:rsid w:val="006B0EF2"/>
    <w:rsid w:val="006B12C0"/>
    <w:rsid w:val="006B134C"/>
    <w:rsid w:val="006B160C"/>
    <w:rsid w:val="006B1649"/>
    <w:rsid w:val="006B1B04"/>
    <w:rsid w:val="006B1CE1"/>
    <w:rsid w:val="006B1FA8"/>
    <w:rsid w:val="006B2109"/>
    <w:rsid w:val="006B2A4A"/>
    <w:rsid w:val="006B2B44"/>
    <w:rsid w:val="006B2EA5"/>
    <w:rsid w:val="006B2FC2"/>
    <w:rsid w:val="006B31FB"/>
    <w:rsid w:val="006B36D1"/>
    <w:rsid w:val="006B37D5"/>
    <w:rsid w:val="006B39F1"/>
    <w:rsid w:val="006B3A11"/>
    <w:rsid w:val="006B3A5D"/>
    <w:rsid w:val="006B3D93"/>
    <w:rsid w:val="006B4701"/>
    <w:rsid w:val="006B4782"/>
    <w:rsid w:val="006B484F"/>
    <w:rsid w:val="006B48B5"/>
    <w:rsid w:val="006B495A"/>
    <w:rsid w:val="006B557A"/>
    <w:rsid w:val="006B5598"/>
    <w:rsid w:val="006B55F7"/>
    <w:rsid w:val="006B5B05"/>
    <w:rsid w:val="006B5B28"/>
    <w:rsid w:val="006B608D"/>
    <w:rsid w:val="006B680A"/>
    <w:rsid w:val="006B6B49"/>
    <w:rsid w:val="006B71A9"/>
    <w:rsid w:val="006B77F3"/>
    <w:rsid w:val="006B7978"/>
    <w:rsid w:val="006B7B32"/>
    <w:rsid w:val="006C0202"/>
    <w:rsid w:val="006C0741"/>
    <w:rsid w:val="006C0EB5"/>
    <w:rsid w:val="006C10DB"/>
    <w:rsid w:val="006C1C46"/>
    <w:rsid w:val="006C1C84"/>
    <w:rsid w:val="006C2151"/>
    <w:rsid w:val="006C22E1"/>
    <w:rsid w:val="006C2BDC"/>
    <w:rsid w:val="006C34C7"/>
    <w:rsid w:val="006C358D"/>
    <w:rsid w:val="006C3B76"/>
    <w:rsid w:val="006C4056"/>
    <w:rsid w:val="006C40F1"/>
    <w:rsid w:val="006C46AC"/>
    <w:rsid w:val="006C4CE7"/>
    <w:rsid w:val="006C4F9D"/>
    <w:rsid w:val="006C5238"/>
    <w:rsid w:val="006C5662"/>
    <w:rsid w:val="006C57D4"/>
    <w:rsid w:val="006C5910"/>
    <w:rsid w:val="006C5992"/>
    <w:rsid w:val="006C619A"/>
    <w:rsid w:val="006C627D"/>
    <w:rsid w:val="006C6533"/>
    <w:rsid w:val="006C6564"/>
    <w:rsid w:val="006C666D"/>
    <w:rsid w:val="006C67E8"/>
    <w:rsid w:val="006C69E8"/>
    <w:rsid w:val="006C6E69"/>
    <w:rsid w:val="006C71EF"/>
    <w:rsid w:val="006C74B2"/>
    <w:rsid w:val="006C758D"/>
    <w:rsid w:val="006C761F"/>
    <w:rsid w:val="006C7D5D"/>
    <w:rsid w:val="006C7E38"/>
    <w:rsid w:val="006D01C0"/>
    <w:rsid w:val="006D027E"/>
    <w:rsid w:val="006D054B"/>
    <w:rsid w:val="006D0BC5"/>
    <w:rsid w:val="006D0E37"/>
    <w:rsid w:val="006D0F67"/>
    <w:rsid w:val="006D0FD1"/>
    <w:rsid w:val="006D19AC"/>
    <w:rsid w:val="006D2341"/>
    <w:rsid w:val="006D2738"/>
    <w:rsid w:val="006D2FB1"/>
    <w:rsid w:val="006D317F"/>
    <w:rsid w:val="006D3299"/>
    <w:rsid w:val="006D32B1"/>
    <w:rsid w:val="006D33D4"/>
    <w:rsid w:val="006D37A0"/>
    <w:rsid w:val="006D3865"/>
    <w:rsid w:val="006D3E25"/>
    <w:rsid w:val="006D3F73"/>
    <w:rsid w:val="006D42CF"/>
    <w:rsid w:val="006D440A"/>
    <w:rsid w:val="006D45A8"/>
    <w:rsid w:val="006D4978"/>
    <w:rsid w:val="006D5174"/>
    <w:rsid w:val="006D55F9"/>
    <w:rsid w:val="006D5A21"/>
    <w:rsid w:val="006D5F2A"/>
    <w:rsid w:val="006D60B6"/>
    <w:rsid w:val="006D6169"/>
    <w:rsid w:val="006D7116"/>
    <w:rsid w:val="006D72EF"/>
    <w:rsid w:val="006D7BA4"/>
    <w:rsid w:val="006D7C7E"/>
    <w:rsid w:val="006D7E78"/>
    <w:rsid w:val="006E0927"/>
    <w:rsid w:val="006E0A28"/>
    <w:rsid w:val="006E12CE"/>
    <w:rsid w:val="006E173B"/>
    <w:rsid w:val="006E1818"/>
    <w:rsid w:val="006E182F"/>
    <w:rsid w:val="006E1881"/>
    <w:rsid w:val="006E1F36"/>
    <w:rsid w:val="006E2021"/>
    <w:rsid w:val="006E2293"/>
    <w:rsid w:val="006E2326"/>
    <w:rsid w:val="006E238E"/>
    <w:rsid w:val="006E27CE"/>
    <w:rsid w:val="006E2A3F"/>
    <w:rsid w:val="006E2EE5"/>
    <w:rsid w:val="006E300E"/>
    <w:rsid w:val="006E307A"/>
    <w:rsid w:val="006E3237"/>
    <w:rsid w:val="006E3691"/>
    <w:rsid w:val="006E36DA"/>
    <w:rsid w:val="006E3890"/>
    <w:rsid w:val="006E3BC8"/>
    <w:rsid w:val="006E467C"/>
    <w:rsid w:val="006E4887"/>
    <w:rsid w:val="006E4B72"/>
    <w:rsid w:val="006E4C00"/>
    <w:rsid w:val="006E4CE9"/>
    <w:rsid w:val="006E4FE5"/>
    <w:rsid w:val="006E54DD"/>
    <w:rsid w:val="006E5B15"/>
    <w:rsid w:val="006E5B9E"/>
    <w:rsid w:val="006E60D4"/>
    <w:rsid w:val="006E6811"/>
    <w:rsid w:val="006E6980"/>
    <w:rsid w:val="006E6D51"/>
    <w:rsid w:val="006E73A1"/>
    <w:rsid w:val="006E7CF5"/>
    <w:rsid w:val="006F025E"/>
    <w:rsid w:val="006F0807"/>
    <w:rsid w:val="006F0A92"/>
    <w:rsid w:val="006F0B02"/>
    <w:rsid w:val="006F0F03"/>
    <w:rsid w:val="006F1525"/>
    <w:rsid w:val="006F1692"/>
    <w:rsid w:val="006F17C2"/>
    <w:rsid w:val="006F1A2E"/>
    <w:rsid w:val="006F2104"/>
    <w:rsid w:val="006F2610"/>
    <w:rsid w:val="006F29C6"/>
    <w:rsid w:val="006F2E97"/>
    <w:rsid w:val="006F310D"/>
    <w:rsid w:val="006F437C"/>
    <w:rsid w:val="006F47F7"/>
    <w:rsid w:val="006F484C"/>
    <w:rsid w:val="006F4C7A"/>
    <w:rsid w:val="006F4D4D"/>
    <w:rsid w:val="006F4D7C"/>
    <w:rsid w:val="006F4E26"/>
    <w:rsid w:val="006F5260"/>
    <w:rsid w:val="006F5C54"/>
    <w:rsid w:val="006F619B"/>
    <w:rsid w:val="006F6593"/>
    <w:rsid w:val="006F799E"/>
    <w:rsid w:val="006F7DAE"/>
    <w:rsid w:val="0070014F"/>
    <w:rsid w:val="007006F9"/>
    <w:rsid w:val="00700701"/>
    <w:rsid w:val="007007AF"/>
    <w:rsid w:val="0070087C"/>
    <w:rsid w:val="00701093"/>
    <w:rsid w:val="0070133B"/>
    <w:rsid w:val="00701374"/>
    <w:rsid w:val="00701492"/>
    <w:rsid w:val="0070159E"/>
    <w:rsid w:val="00701794"/>
    <w:rsid w:val="007017CC"/>
    <w:rsid w:val="0070185E"/>
    <w:rsid w:val="00701BEF"/>
    <w:rsid w:val="00701D8B"/>
    <w:rsid w:val="007025D2"/>
    <w:rsid w:val="00702D60"/>
    <w:rsid w:val="00702FAF"/>
    <w:rsid w:val="007031C3"/>
    <w:rsid w:val="00703307"/>
    <w:rsid w:val="007034FB"/>
    <w:rsid w:val="007037C4"/>
    <w:rsid w:val="00703ABD"/>
    <w:rsid w:val="00704E58"/>
    <w:rsid w:val="00704FEE"/>
    <w:rsid w:val="007050D1"/>
    <w:rsid w:val="00705705"/>
    <w:rsid w:val="00705879"/>
    <w:rsid w:val="00705DD6"/>
    <w:rsid w:val="00705F16"/>
    <w:rsid w:val="00706125"/>
    <w:rsid w:val="00706E76"/>
    <w:rsid w:val="00706F54"/>
    <w:rsid w:val="00707268"/>
    <w:rsid w:val="007073F6"/>
    <w:rsid w:val="0070740B"/>
    <w:rsid w:val="00707EEB"/>
    <w:rsid w:val="007101C1"/>
    <w:rsid w:val="00710BD4"/>
    <w:rsid w:val="00710BF9"/>
    <w:rsid w:val="00710DDA"/>
    <w:rsid w:val="00710F5B"/>
    <w:rsid w:val="0071104C"/>
    <w:rsid w:val="00711424"/>
    <w:rsid w:val="0071153D"/>
    <w:rsid w:val="007118FC"/>
    <w:rsid w:val="00711965"/>
    <w:rsid w:val="00711D15"/>
    <w:rsid w:val="00711DEE"/>
    <w:rsid w:val="00712168"/>
    <w:rsid w:val="007124B0"/>
    <w:rsid w:val="007125A5"/>
    <w:rsid w:val="00712646"/>
    <w:rsid w:val="00712AC5"/>
    <w:rsid w:val="007130B0"/>
    <w:rsid w:val="00713176"/>
    <w:rsid w:val="007136CF"/>
    <w:rsid w:val="0071433C"/>
    <w:rsid w:val="00714756"/>
    <w:rsid w:val="0071492D"/>
    <w:rsid w:val="00714AC7"/>
    <w:rsid w:val="00714C35"/>
    <w:rsid w:val="00714E38"/>
    <w:rsid w:val="00714F1F"/>
    <w:rsid w:val="00715548"/>
    <w:rsid w:val="00715975"/>
    <w:rsid w:val="00715A21"/>
    <w:rsid w:val="00715A6E"/>
    <w:rsid w:val="00715D06"/>
    <w:rsid w:val="007160C0"/>
    <w:rsid w:val="00716481"/>
    <w:rsid w:val="00716E5A"/>
    <w:rsid w:val="00717148"/>
    <w:rsid w:val="00717513"/>
    <w:rsid w:val="0071755A"/>
    <w:rsid w:val="00717A6D"/>
    <w:rsid w:val="00717AAF"/>
    <w:rsid w:val="00717C20"/>
    <w:rsid w:val="00717D46"/>
    <w:rsid w:val="00717F94"/>
    <w:rsid w:val="007205EC"/>
    <w:rsid w:val="00720877"/>
    <w:rsid w:val="00720AE9"/>
    <w:rsid w:val="00720CCF"/>
    <w:rsid w:val="00720E40"/>
    <w:rsid w:val="007211E9"/>
    <w:rsid w:val="00721265"/>
    <w:rsid w:val="007213FC"/>
    <w:rsid w:val="00722080"/>
    <w:rsid w:val="0072225F"/>
    <w:rsid w:val="007223ED"/>
    <w:rsid w:val="00722722"/>
    <w:rsid w:val="007227D6"/>
    <w:rsid w:val="00722C86"/>
    <w:rsid w:val="00723048"/>
    <w:rsid w:val="0072335E"/>
    <w:rsid w:val="0072341D"/>
    <w:rsid w:val="007234A3"/>
    <w:rsid w:val="00723A3C"/>
    <w:rsid w:val="00723C55"/>
    <w:rsid w:val="00724BB9"/>
    <w:rsid w:val="00724C18"/>
    <w:rsid w:val="00725D9C"/>
    <w:rsid w:val="0072603F"/>
    <w:rsid w:val="007262B8"/>
    <w:rsid w:val="007274D9"/>
    <w:rsid w:val="00727B46"/>
    <w:rsid w:val="00727C95"/>
    <w:rsid w:val="00727DAE"/>
    <w:rsid w:val="00727E93"/>
    <w:rsid w:val="007300F1"/>
    <w:rsid w:val="007301BE"/>
    <w:rsid w:val="00730330"/>
    <w:rsid w:val="00730548"/>
    <w:rsid w:val="0073068E"/>
    <w:rsid w:val="00730691"/>
    <w:rsid w:val="00730CEA"/>
    <w:rsid w:val="0073100A"/>
    <w:rsid w:val="00731072"/>
    <w:rsid w:val="007318F9"/>
    <w:rsid w:val="0073190C"/>
    <w:rsid w:val="00731E56"/>
    <w:rsid w:val="00732321"/>
    <w:rsid w:val="00732D36"/>
    <w:rsid w:val="00732ED0"/>
    <w:rsid w:val="007331D0"/>
    <w:rsid w:val="00733553"/>
    <w:rsid w:val="0073371F"/>
    <w:rsid w:val="00733C18"/>
    <w:rsid w:val="00733EA4"/>
    <w:rsid w:val="00734241"/>
    <w:rsid w:val="007342CE"/>
    <w:rsid w:val="007342EE"/>
    <w:rsid w:val="007344A0"/>
    <w:rsid w:val="00734583"/>
    <w:rsid w:val="00734CEC"/>
    <w:rsid w:val="00734F83"/>
    <w:rsid w:val="00735159"/>
    <w:rsid w:val="007352D9"/>
    <w:rsid w:val="0073567E"/>
    <w:rsid w:val="0073581C"/>
    <w:rsid w:val="007358A3"/>
    <w:rsid w:val="00735E0F"/>
    <w:rsid w:val="00736052"/>
    <w:rsid w:val="00736191"/>
    <w:rsid w:val="007366BA"/>
    <w:rsid w:val="007368AF"/>
    <w:rsid w:val="00736FDC"/>
    <w:rsid w:val="00737D9A"/>
    <w:rsid w:val="00737DD1"/>
    <w:rsid w:val="00737E5C"/>
    <w:rsid w:val="00740055"/>
    <w:rsid w:val="007401E8"/>
    <w:rsid w:val="00740831"/>
    <w:rsid w:val="00740A24"/>
    <w:rsid w:val="0074101C"/>
    <w:rsid w:val="00741277"/>
    <w:rsid w:val="007419EC"/>
    <w:rsid w:val="00741A6C"/>
    <w:rsid w:val="00741F38"/>
    <w:rsid w:val="00742DE2"/>
    <w:rsid w:val="00742EFD"/>
    <w:rsid w:val="00742F0A"/>
    <w:rsid w:val="007433DF"/>
    <w:rsid w:val="007436A7"/>
    <w:rsid w:val="00743835"/>
    <w:rsid w:val="00743A19"/>
    <w:rsid w:val="00744138"/>
    <w:rsid w:val="00744458"/>
    <w:rsid w:val="00744916"/>
    <w:rsid w:val="00744BA7"/>
    <w:rsid w:val="00744DCD"/>
    <w:rsid w:val="0074508D"/>
    <w:rsid w:val="00745812"/>
    <w:rsid w:val="0074584B"/>
    <w:rsid w:val="007458E4"/>
    <w:rsid w:val="00745E67"/>
    <w:rsid w:val="0074625F"/>
    <w:rsid w:val="007465A9"/>
    <w:rsid w:val="007468BD"/>
    <w:rsid w:val="00746B3F"/>
    <w:rsid w:val="00746FE3"/>
    <w:rsid w:val="007473BD"/>
    <w:rsid w:val="00747591"/>
    <w:rsid w:val="00747860"/>
    <w:rsid w:val="0074795C"/>
    <w:rsid w:val="00747B94"/>
    <w:rsid w:val="00747F70"/>
    <w:rsid w:val="007507A6"/>
    <w:rsid w:val="00750BE3"/>
    <w:rsid w:val="00750BF8"/>
    <w:rsid w:val="00750D0C"/>
    <w:rsid w:val="00750E62"/>
    <w:rsid w:val="0075106C"/>
    <w:rsid w:val="00751464"/>
    <w:rsid w:val="00751D38"/>
    <w:rsid w:val="00751DF6"/>
    <w:rsid w:val="00751EA8"/>
    <w:rsid w:val="007521F8"/>
    <w:rsid w:val="007522C2"/>
    <w:rsid w:val="007522D4"/>
    <w:rsid w:val="00752C33"/>
    <w:rsid w:val="0075345A"/>
    <w:rsid w:val="00753B3F"/>
    <w:rsid w:val="00753D11"/>
    <w:rsid w:val="00753FFA"/>
    <w:rsid w:val="007540C2"/>
    <w:rsid w:val="0075439E"/>
    <w:rsid w:val="0075472E"/>
    <w:rsid w:val="00754A6A"/>
    <w:rsid w:val="00754D04"/>
    <w:rsid w:val="00755F50"/>
    <w:rsid w:val="00756227"/>
    <w:rsid w:val="00756699"/>
    <w:rsid w:val="007568F7"/>
    <w:rsid w:val="00756B18"/>
    <w:rsid w:val="00757AD8"/>
    <w:rsid w:val="00757F40"/>
    <w:rsid w:val="007601C8"/>
    <w:rsid w:val="0076027B"/>
    <w:rsid w:val="007603C3"/>
    <w:rsid w:val="007604E7"/>
    <w:rsid w:val="00760819"/>
    <w:rsid w:val="00760860"/>
    <w:rsid w:val="00760F5C"/>
    <w:rsid w:val="007611DA"/>
    <w:rsid w:val="007618D4"/>
    <w:rsid w:val="00761B90"/>
    <w:rsid w:val="00761BB1"/>
    <w:rsid w:val="00761C9A"/>
    <w:rsid w:val="00761F5F"/>
    <w:rsid w:val="007620D3"/>
    <w:rsid w:val="007624CB"/>
    <w:rsid w:val="007627D9"/>
    <w:rsid w:val="00762C98"/>
    <w:rsid w:val="007632F6"/>
    <w:rsid w:val="0076338E"/>
    <w:rsid w:val="007636D1"/>
    <w:rsid w:val="00763E01"/>
    <w:rsid w:val="0076403E"/>
    <w:rsid w:val="0076422D"/>
    <w:rsid w:val="0076439B"/>
    <w:rsid w:val="00764653"/>
    <w:rsid w:val="007649F5"/>
    <w:rsid w:val="00764A7C"/>
    <w:rsid w:val="00764EEF"/>
    <w:rsid w:val="00765356"/>
    <w:rsid w:val="007655F4"/>
    <w:rsid w:val="00765863"/>
    <w:rsid w:val="00765919"/>
    <w:rsid w:val="00765C16"/>
    <w:rsid w:val="00765D7C"/>
    <w:rsid w:val="00765E81"/>
    <w:rsid w:val="007662F4"/>
    <w:rsid w:val="00766A68"/>
    <w:rsid w:val="00766CC8"/>
    <w:rsid w:val="00766EC3"/>
    <w:rsid w:val="0076760C"/>
    <w:rsid w:val="00767928"/>
    <w:rsid w:val="0077005D"/>
    <w:rsid w:val="0077061A"/>
    <w:rsid w:val="007706F1"/>
    <w:rsid w:val="0077071F"/>
    <w:rsid w:val="00770BF4"/>
    <w:rsid w:val="00770D5A"/>
    <w:rsid w:val="00770F17"/>
    <w:rsid w:val="00771010"/>
    <w:rsid w:val="007711CB"/>
    <w:rsid w:val="00771337"/>
    <w:rsid w:val="007714B6"/>
    <w:rsid w:val="00771AB7"/>
    <w:rsid w:val="0077201C"/>
    <w:rsid w:val="00772023"/>
    <w:rsid w:val="00772137"/>
    <w:rsid w:val="00772851"/>
    <w:rsid w:val="00772BDC"/>
    <w:rsid w:val="00772F75"/>
    <w:rsid w:val="00772F7E"/>
    <w:rsid w:val="00773831"/>
    <w:rsid w:val="00773D0F"/>
    <w:rsid w:val="007749C4"/>
    <w:rsid w:val="00774F08"/>
    <w:rsid w:val="007750AD"/>
    <w:rsid w:val="00775184"/>
    <w:rsid w:val="00775568"/>
    <w:rsid w:val="00775A71"/>
    <w:rsid w:val="0077678A"/>
    <w:rsid w:val="0077682D"/>
    <w:rsid w:val="00776ABB"/>
    <w:rsid w:val="00776FBE"/>
    <w:rsid w:val="00777175"/>
    <w:rsid w:val="007771D5"/>
    <w:rsid w:val="00777A6E"/>
    <w:rsid w:val="00777B59"/>
    <w:rsid w:val="00777F4B"/>
    <w:rsid w:val="0078020B"/>
    <w:rsid w:val="007807BA"/>
    <w:rsid w:val="00780900"/>
    <w:rsid w:val="00780AA5"/>
    <w:rsid w:val="0078105A"/>
    <w:rsid w:val="0078184D"/>
    <w:rsid w:val="00781A2B"/>
    <w:rsid w:val="00781B0C"/>
    <w:rsid w:val="00782155"/>
    <w:rsid w:val="0078235A"/>
    <w:rsid w:val="00782536"/>
    <w:rsid w:val="00782551"/>
    <w:rsid w:val="007825DF"/>
    <w:rsid w:val="00782658"/>
    <w:rsid w:val="007827DA"/>
    <w:rsid w:val="00782978"/>
    <w:rsid w:val="00782BB2"/>
    <w:rsid w:val="00783025"/>
    <w:rsid w:val="007834EB"/>
    <w:rsid w:val="00783B5A"/>
    <w:rsid w:val="00783C19"/>
    <w:rsid w:val="00783C2E"/>
    <w:rsid w:val="00783E03"/>
    <w:rsid w:val="00783E3E"/>
    <w:rsid w:val="0078427D"/>
    <w:rsid w:val="007848C3"/>
    <w:rsid w:val="007851A6"/>
    <w:rsid w:val="00785DA3"/>
    <w:rsid w:val="007864FD"/>
    <w:rsid w:val="00786E81"/>
    <w:rsid w:val="00786EA3"/>
    <w:rsid w:val="007870E3"/>
    <w:rsid w:val="007900F2"/>
    <w:rsid w:val="00790119"/>
    <w:rsid w:val="00790512"/>
    <w:rsid w:val="00790661"/>
    <w:rsid w:val="007906E8"/>
    <w:rsid w:val="00790D7F"/>
    <w:rsid w:val="007913E9"/>
    <w:rsid w:val="007917F3"/>
    <w:rsid w:val="007919A3"/>
    <w:rsid w:val="00791DED"/>
    <w:rsid w:val="0079247E"/>
    <w:rsid w:val="0079255D"/>
    <w:rsid w:val="007925AE"/>
    <w:rsid w:val="00792E5B"/>
    <w:rsid w:val="00793307"/>
    <w:rsid w:val="007939DF"/>
    <w:rsid w:val="00793AC7"/>
    <w:rsid w:val="00793F58"/>
    <w:rsid w:val="007943D4"/>
    <w:rsid w:val="007946D8"/>
    <w:rsid w:val="00795271"/>
    <w:rsid w:val="0079545E"/>
    <w:rsid w:val="00795B48"/>
    <w:rsid w:val="00795D05"/>
    <w:rsid w:val="00796213"/>
    <w:rsid w:val="0079627E"/>
    <w:rsid w:val="007962B3"/>
    <w:rsid w:val="00796485"/>
    <w:rsid w:val="0079652F"/>
    <w:rsid w:val="00796571"/>
    <w:rsid w:val="00796581"/>
    <w:rsid w:val="0079671A"/>
    <w:rsid w:val="007967E9"/>
    <w:rsid w:val="0079689E"/>
    <w:rsid w:val="00797124"/>
    <w:rsid w:val="007977D2"/>
    <w:rsid w:val="007A04FA"/>
    <w:rsid w:val="007A066F"/>
    <w:rsid w:val="007A0910"/>
    <w:rsid w:val="007A09DE"/>
    <w:rsid w:val="007A1008"/>
    <w:rsid w:val="007A138C"/>
    <w:rsid w:val="007A15C6"/>
    <w:rsid w:val="007A168A"/>
    <w:rsid w:val="007A17AE"/>
    <w:rsid w:val="007A1832"/>
    <w:rsid w:val="007A18ED"/>
    <w:rsid w:val="007A1ACA"/>
    <w:rsid w:val="007A1B1D"/>
    <w:rsid w:val="007A1F1A"/>
    <w:rsid w:val="007A1F20"/>
    <w:rsid w:val="007A2895"/>
    <w:rsid w:val="007A2C87"/>
    <w:rsid w:val="007A2F1F"/>
    <w:rsid w:val="007A342E"/>
    <w:rsid w:val="007A3942"/>
    <w:rsid w:val="007A3A58"/>
    <w:rsid w:val="007A3B2A"/>
    <w:rsid w:val="007A402A"/>
    <w:rsid w:val="007A4641"/>
    <w:rsid w:val="007A4A54"/>
    <w:rsid w:val="007A4C14"/>
    <w:rsid w:val="007A517C"/>
    <w:rsid w:val="007A53D1"/>
    <w:rsid w:val="007A5BA7"/>
    <w:rsid w:val="007A5D20"/>
    <w:rsid w:val="007A5FE8"/>
    <w:rsid w:val="007A6157"/>
    <w:rsid w:val="007A651F"/>
    <w:rsid w:val="007A687B"/>
    <w:rsid w:val="007A6A27"/>
    <w:rsid w:val="007A6D2E"/>
    <w:rsid w:val="007A6E37"/>
    <w:rsid w:val="007A6EAB"/>
    <w:rsid w:val="007A6FB9"/>
    <w:rsid w:val="007A70E3"/>
    <w:rsid w:val="007A73FD"/>
    <w:rsid w:val="007A7592"/>
    <w:rsid w:val="007A78B0"/>
    <w:rsid w:val="007A7ECA"/>
    <w:rsid w:val="007B0A41"/>
    <w:rsid w:val="007B0D3F"/>
    <w:rsid w:val="007B12E4"/>
    <w:rsid w:val="007B214C"/>
    <w:rsid w:val="007B2276"/>
    <w:rsid w:val="007B2338"/>
    <w:rsid w:val="007B2B8F"/>
    <w:rsid w:val="007B3087"/>
    <w:rsid w:val="007B33AC"/>
    <w:rsid w:val="007B3F01"/>
    <w:rsid w:val="007B3F26"/>
    <w:rsid w:val="007B4111"/>
    <w:rsid w:val="007B4BFD"/>
    <w:rsid w:val="007B4CDA"/>
    <w:rsid w:val="007B512F"/>
    <w:rsid w:val="007B5B6D"/>
    <w:rsid w:val="007B60BE"/>
    <w:rsid w:val="007B615E"/>
    <w:rsid w:val="007B62F6"/>
    <w:rsid w:val="007B66F3"/>
    <w:rsid w:val="007B719C"/>
    <w:rsid w:val="007B74F3"/>
    <w:rsid w:val="007B7598"/>
    <w:rsid w:val="007B7850"/>
    <w:rsid w:val="007C002B"/>
    <w:rsid w:val="007C00C8"/>
    <w:rsid w:val="007C00FC"/>
    <w:rsid w:val="007C020E"/>
    <w:rsid w:val="007C021B"/>
    <w:rsid w:val="007C02A3"/>
    <w:rsid w:val="007C038F"/>
    <w:rsid w:val="007C045B"/>
    <w:rsid w:val="007C05E3"/>
    <w:rsid w:val="007C0A0C"/>
    <w:rsid w:val="007C0AFB"/>
    <w:rsid w:val="007C0C2A"/>
    <w:rsid w:val="007C0EF6"/>
    <w:rsid w:val="007C1021"/>
    <w:rsid w:val="007C1076"/>
    <w:rsid w:val="007C157C"/>
    <w:rsid w:val="007C15A6"/>
    <w:rsid w:val="007C1ACB"/>
    <w:rsid w:val="007C1E0B"/>
    <w:rsid w:val="007C24C7"/>
    <w:rsid w:val="007C293B"/>
    <w:rsid w:val="007C40B3"/>
    <w:rsid w:val="007C435F"/>
    <w:rsid w:val="007C45B9"/>
    <w:rsid w:val="007C4A1B"/>
    <w:rsid w:val="007C4BD0"/>
    <w:rsid w:val="007C4C5E"/>
    <w:rsid w:val="007C4C71"/>
    <w:rsid w:val="007C4DFA"/>
    <w:rsid w:val="007C514A"/>
    <w:rsid w:val="007C535C"/>
    <w:rsid w:val="007C5591"/>
    <w:rsid w:val="007C5F09"/>
    <w:rsid w:val="007C6204"/>
    <w:rsid w:val="007C6257"/>
    <w:rsid w:val="007C63DD"/>
    <w:rsid w:val="007C6CB5"/>
    <w:rsid w:val="007C78AB"/>
    <w:rsid w:val="007C79FD"/>
    <w:rsid w:val="007C7D16"/>
    <w:rsid w:val="007D014C"/>
    <w:rsid w:val="007D02A8"/>
    <w:rsid w:val="007D0312"/>
    <w:rsid w:val="007D0696"/>
    <w:rsid w:val="007D0C03"/>
    <w:rsid w:val="007D1343"/>
    <w:rsid w:val="007D168E"/>
    <w:rsid w:val="007D17F1"/>
    <w:rsid w:val="007D18E3"/>
    <w:rsid w:val="007D1B97"/>
    <w:rsid w:val="007D1C2D"/>
    <w:rsid w:val="007D1DE2"/>
    <w:rsid w:val="007D1F2E"/>
    <w:rsid w:val="007D20DA"/>
    <w:rsid w:val="007D227F"/>
    <w:rsid w:val="007D23CD"/>
    <w:rsid w:val="007D2664"/>
    <w:rsid w:val="007D2684"/>
    <w:rsid w:val="007D26A7"/>
    <w:rsid w:val="007D27CD"/>
    <w:rsid w:val="007D2A10"/>
    <w:rsid w:val="007D2CF4"/>
    <w:rsid w:val="007D320B"/>
    <w:rsid w:val="007D3700"/>
    <w:rsid w:val="007D377D"/>
    <w:rsid w:val="007D3BEB"/>
    <w:rsid w:val="007D3D54"/>
    <w:rsid w:val="007D40E7"/>
    <w:rsid w:val="007D4184"/>
    <w:rsid w:val="007D4293"/>
    <w:rsid w:val="007D4557"/>
    <w:rsid w:val="007D4B40"/>
    <w:rsid w:val="007D4CE3"/>
    <w:rsid w:val="007D4FA5"/>
    <w:rsid w:val="007D50A7"/>
    <w:rsid w:val="007D53EB"/>
    <w:rsid w:val="007D590A"/>
    <w:rsid w:val="007D60D8"/>
    <w:rsid w:val="007D6223"/>
    <w:rsid w:val="007D6665"/>
    <w:rsid w:val="007D6741"/>
    <w:rsid w:val="007D6B31"/>
    <w:rsid w:val="007D708B"/>
    <w:rsid w:val="007D739D"/>
    <w:rsid w:val="007D76B4"/>
    <w:rsid w:val="007D78A9"/>
    <w:rsid w:val="007E0A6E"/>
    <w:rsid w:val="007E0C3A"/>
    <w:rsid w:val="007E0F14"/>
    <w:rsid w:val="007E1003"/>
    <w:rsid w:val="007E1062"/>
    <w:rsid w:val="007E1228"/>
    <w:rsid w:val="007E1533"/>
    <w:rsid w:val="007E15FE"/>
    <w:rsid w:val="007E17B9"/>
    <w:rsid w:val="007E1837"/>
    <w:rsid w:val="007E1932"/>
    <w:rsid w:val="007E1A62"/>
    <w:rsid w:val="007E1B07"/>
    <w:rsid w:val="007E20F6"/>
    <w:rsid w:val="007E23FC"/>
    <w:rsid w:val="007E28B3"/>
    <w:rsid w:val="007E2A0F"/>
    <w:rsid w:val="007E2E39"/>
    <w:rsid w:val="007E2E3B"/>
    <w:rsid w:val="007E2F48"/>
    <w:rsid w:val="007E36A4"/>
    <w:rsid w:val="007E3893"/>
    <w:rsid w:val="007E3943"/>
    <w:rsid w:val="007E3DF0"/>
    <w:rsid w:val="007E4272"/>
    <w:rsid w:val="007E4702"/>
    <w:rsid w:val="007E4AE9"/>
    <w:rsid w:val="007E512D"/>
    <w:rsid w:val="007E51D6"/>
    <w:rsid w:val="007E5433"/>
    <w:rsid w:val="007E5A1A"/>
    <w:rsid w:val="007E63AA"/>
    <w:rsid w:val="007E63C9"/>
    <w:rsid w:val="007E6523"/>
    <w:rsid w:val="007E76BE"/>
    <w:rsid w:val="007E7C5E"/>
    <w:rsid w:val="007E7C72"/>
    <w:rsid w:val="007F0A8D"/>
    <w:rsid w:val="007F0AB5"/>
    <w:rsid w:val="007F0C0A"/>
    <w:rsid w:val="007F1404"/>
    <w:rsid w:val="007F1AD9"/>
    <w:rsid w:val="007F1C56"/>
    <w:rsid w:val="007F2459"/>
    <w:rsid w:val="007F275B"/>
    <w:rsid w:val="007F292A"/>
    <w:rsid w:val="007F30C3"/>
    <w:rsid w:val="007F3273"/>
    <w:rsid w:val="007F32B8"/>
    <w:rsid w:val="007F34EC"/>
    <w:rsid w:val="007F38E9"/>
    <w:rsid w:val="007F41EE"/>
    <w:rsid w:val="007F43F5"/>
    <w:rsid w:val="007F462F"/>
    <w:rsid w:val="007F46FC"/>
    <w:rsid w:val="007F4FD8"/>
    <w:rsid w:val="007F5300"/>
    <w:rsid w:val="007F54DA"/>
    <w:rsid w:val="007F570D"/>
    <w:rsid w:val="007F5862"/>
    <w:rsid w:val="007F5ADA"/>
    <w:rsid w:val="007F60E8"/>
    <w:rsid w:val="007F6343"/>
    <w:rsid w:val="007F64E4"/>
    <w:rsid w:val="007F6696"/>
    <w:rsid w:val="007F68DD"/>
    <w:rsid w:val="007F6942"/>
    <w:rsid w:val="007F6BA0"/>
    <w:rsid w:val="007F6D67"/>
    <w:rsid w:val="007F6DDB"/>
    <w:rsid w:val="007F6EF0"/>
    <w:rsid w:val="007F71B5"/>
    <w:rsid w:val="007F73FD"/>
    <w:rsid w:val="007F74BC"/>
    <w:rsid w:val="007F76E7"/>
    <w:rsid w:val="007F7AC3"/>
    <w:rsid w:val="007F7AEB"/>
    <w:rsid w:val="007F7D4B"/>
    <w:rsid w:val="00800471"/>
    <w:rsid w:val="008004F0"/>
    <w:rsid w:val="00800511"/>
    <w:rsid w:val="0080055A"/>
    <w:rsid w:val="008007B4"/>
    <w:rsid w:val="0080089F"/>
    <w:rsid w:val="00800B80"/>
    <w:rsid w:val="00800C34"/>
    <w:rsid w:val="008017FB"/>
    <w:rsid w:val="00801C2B"/>
    <w:rsid w:val="00801E79"/>
    <w:rsid w:val="00802181"/>
    <w:rsid w:val="00802190"/>
    <w:rsid w:val="008022B9"/>
    <w:rsid w:val="00802589"/>
    <w:rsid w:val="0080295A"/>
    <w:rsid w:val="00802A94"/>
    <w:rsid w:val="00803258"/>
    <w:rsid w:val="00803369"/>
    <w:rsid w:val="008035E1"/>
    <w:rsid w:val="008037C3"/>
    <w:rsid w:val="0080396F"/>
    <w:rsid w:val="00803A52"/>
    <w:rsid w:val="00803BE6"/>
    <w:rsid w:val="00803EDB"/>
    <w:rsid w:val="00803F0A"/>
    <w:rsid w:val="00804242"/>
    <w:rsid w:val="00804491"/>
    <w:rsid w:val="00804523"/>
    <w:rsid w:val="00804D95"/>
    <w:rsid w:val="00804DD1"/>
    <w:rsid w:val="008051D2"/>
    <w:rsid w:val="008051D4"/>
    <w:rsid w:val="00805396"/>
    <w:rsid w:val="0080562C"/>
    <w:rsid w:val="008058CD"/>
    <w:rsid w:val="00805A8C"/>
    <w:rsid w:val="00805C64"/>
    <w:rsid w:val="0080626D"/>
    <w:rsid w:val="00806694"/>
    <w:rsid w:val="008068E6"/>
    <w:rsid w:val="00806F62"/>
    <w:rsid w:val="00807031"/>
    <w:rsid w:val="0080734F"/>
    <w:rsid w:val="008076B1"/>
    <w:rsid w:val="00807819"/>
    <w:rsid w:val="00807E51"/>
    <w:rsid w:val="008104E7"/>
    <w:rsid w:val="008108C9"/>
    <w:rsid w:val="00810A5F"/>
    <w:rsid w:val="00811414"/>
    <w:rsid w:val="008119F0"/>
    <w:rsid w:val="00811AB5"/>
    <w:rsid w:val="00811DA0"/>
    <w:rsid w:val="008121CA"/>
    <w:rsid w:val="00812658"/>
    <w:rsid w:val="008127C1"/>
    <w:rsid w:val="00812A5C"/>
    <w:rsid w:val="00812CCC"/>
    <w:rsid w:val="00813723"/>
    <w:rsid w:val="00813A28"/>
    <w:rsid w:val="00813B52"/>
    <w:rsid w:val="00813CC2"/>
    <w:rsid w:val="00813D8D"/>
    <w:rsid w:val="00814274"/>
    <w:rsid w:val="0081454A"/>
    <w:rsid w:val="008145E1"/>
    <w:rsid w:val="00814FCE"/>
    <w:rsid w:val="0081506B"/>
    <w:rsid w:val="0081510F"/>
    <w:rsid w:val="00815116"/>
    <w:rsid w:val="0081539E"/>
    <w:rsid w:val="00815403"/>
    <w:rsid w:val="0081583B"/>
    <w:rsid w:val="00815D63"/>
    <w:rsid w:val="00815F99"/>
    <w:rsid w:val="0081692B"/>
    <w:rsid w:val="008169D7"/>
    <w:rsid w:val="00816ADA"/>
    <w:rsid w:val="00816C42"/>
    <w:rsid w:val="00816C68"/>
    <w:rsid w:val="00816FDE"/>
    <w:rsid w:val="00817E3E"/>
    <w:rsid w:val="00820013"/>
    <w:rsid w:val="00820459"/>
    <w:rsid w:val="008205B4"/>
    <w:rsid w:val="0082083F"/>
    <w:rsid w:val="00820863"/>
    <w:rsid w:val="00820B46"/>
    <w:rsid w:val="008219F4"/>
    <w:rsid w:val="00821F89"/>
    <w:rsid w:val="008220F5"/>
    <w:rsid w:val="008225B4"/>
    <w:rsid w:val="00822CBA"/>
    <w:rsid w:val="00822CCF"/>
    <w:rsid w:val="00823198"/>
    <w:rsid w:val="008231CB"/>
    <w:rsid w:val="008233AB"/>
    <w:rsid w:val="00823411"/>
    <w:rsid w:val="0082379E"/>
    <w:rsid w:val="00823E18"/>
    <w:rsid w:val="00823E80"/>
    <w:rsid w:val="00824271"/>
    <w:rsid w:val="00824B7D"/>
    <w:rsid w:val="00824BC0"/>
    <w:rsid w:val="00824C72"/>
    <w:rsid w:val="00825435"/>
    <w:rsid w:val="008258DC"/>
    <w:rsid w:val="008258E7"/>
    <w:rsid w:val="00825B10"/>
    <w:rsid w:val="0082646F"/>
    <w:rsid w:val="008264FE"/>
    <w:rsid w:val="00826850"/>
    <w:rsid w:val="00826904"/>
    <w:rsid w:val="00826B82"/>
    <w:rsid w:val="00826C17"/>
    <w:rsid w:val="00826C85"/>
    <w:rsid w:val="00826DFD"/>
    <w:rsid w:val="008270AB"/>
    <w:rsid w:val="0082715D"/>
    <w:rsid w:val="0082763E"/>
    <w:rsid w:val="00827D29"/>
    <w:rsid w:val="00830167"/>
    <w:rsid w:val="00831161"/>
    <w:rsid w:val="00831238"/>
    <w:rsid w:val="008312BA"/>
    <w:rsid w:val="00831395"/>
    <w:rsid w:val="008313C3"/>
    <w:rsid w:val="00831816"/>
    <w:rsid w:val="0083226D"/>
    <w:rsid w:val="0083228C"/>
    <w:rsid w:val="008322CF"/>
    <w:rsid w:val="00832318"/>
    <w:rsid w:val="00832430"/>
    <w:rsid w:val="0083264F"/>
    <w:rsid w:val="00832D46"/>
    <w:rsid w:val="00833143"/>
    <w:rsid w:val="00833455"/>
    <w:rsid w:val="00833D41"/>
    <w:rsid w:val="00833E64"/>
    <w:rsid w:val="008341FE"/>
    <w:rsid w:val="00834203"/>
    <w:rsid w:val="0083451F"/>
    <w:rsid w:val="008353EE"/>
    <w:rsid w:val="008358B7"/>
    <w:rsid w:val="00835E31"/>
    <w:rsid w:val="0083625B"/>
    <w:rsid w:val="00836301"/>
    <w:rsid w:val="00836A95"/>
    <w:rsid w:val="00837046"/>
    <w:rsid w:val="00837144"/>
    <w:rsid w:val="00837148"/>
    <w:rsid w:val="008373E1"/>
    <w:rsid w:val="008374C2"/>
    <w:rsid w:val="00837DCB"/>
    <w:rsid w:val="008405B8"/>
    <w:rsid w:val="00840E7B"/>
    <w:rsid w:val="008412EE"/>
    <w:rsid w:val="008417D1"/>
    <w:rsid w:val="008417EA"/>
    <w:rsid w:val="00841880"/>
    <w:rsid w:val="008419A0"/>
    <w:rsid w:val="00841B1F"/>
    <w:rsid w:val="00841C39"/>
    <w:rsid w:val="00841C41"/>
    <w:rsid w:val="008422B2"/>
    <w:rsid w:val="00842945"/>
    <w:rsid w:val="00842A49"/>
    <w:rsid w:val="00842E41"/>
    <w:rsid w:val="00843062"/>
    <w:rsid w:val="0084359E"/>
    <w:rsid w:val="00843F06"/>
    <w:rsid w:val="0084418F"/>
    <w:rsid w:val="00844519"/>
    <w:rsid w:val="00844655"/>
    <w:rsid w:val="008446FC"/>
    <w:rsid w:val="00844A11"/>
    <w:rsid w:val="00844B6D"/>
    <w:rsid w:val="00844E35"/>
    <w:rsid w:val="00844ECA"/>
    <w:rsid w:val="00845389"/>
    <w:rsid w:val="0084549E"/>
    <w:rsid w:val="00845802"/>
    <w:rsid w:val="00846010"/>
    <w:rsid w:val="008460C0"/>
    <w:rsid w:val="008462F5"/>
    <w:rsid w:val="008463E4"/>
    <w:rsid w:val="00846972"/>
    <w:rsid w:val="00846D26"/>
    <w:rsid w:val="00846F2C"/>
    <w:rsid w:val="00846FE5"/>
    <w:rsid w:val="0084765B"/>
    <w:rsid w:val="008477E1"/>
    <w:rsid w:val="0084794D"/>
    <w:rsid w:val="00847E32"/>
    <w:rsid w:val="00847ED9"/>
    <w:rsid w:val="00850DF9"/>
    <w:rsid w:val="0085106A"/>
    <w:rsid w:val="00851257"/>
    <w:rsid w:val="008514D5"/>
    <w:rsid w:val="00851DA5"/>
    <w:rsid w:val="00852205"/>
    <w:rsid w:val="0085220F"/>
    <w:rsid w:val="00852C4C"/>
    <w:rsid w:val="00852CC2"/>
    <w:rsid w:val="00852DD7"/>
    <w:rsid w:val="00852DDC"/>
    <w:rsid w:val="0085343F"/>
    <w:rsid w:val="008538DD"/>
    <w:rsid w:val="00853A42"/>
    <w:rsid w:val="00853CC6"/>
    <w:rsid w:val="00853D0A"/>
    <w:rsid w:val="00854651"/>
    <w:rsid w:val="00854906"/>
    <w:rsid w:val="00854FD3"/>
    <w:rsid w:val="008551B0"/>
    <w:rsid w:val="008552A5"/>
    <w:rsid w:val="00855327"/>
    <w:rsid w:val="00855367"/>
    <w:rsid w:val="008554CB"/>
    <w:rsid w:val="00855763"/>
    <w:rsid w:val="00855FED"/>
    <w:rsid w:val="00856A63"/>
    <w:rsid w:val="00856C47"/>
    <w:rsid w:val="0086012F"/>
    <w:rsid w:val="00860691"/>
    <w:rsid w:val="0086091F"/>
    <w:rsid w:val="00860B3A"/>
    <w:rsid w:val="00860B82"/>
    <w:rsid w:val="008611DA"/>
    <w:rsid w:val="00861647"/>
    <w:rsid w:val="008618A4"/>
    <w:rsid w:val="008619D8"/>
    <w:rsid w:val="00861C09"/>
    <w:rsid w:val="00861CB2"/>
    <w:rsid w:val="00861E88"/>
    <w:rsid w:val="008620BE"/>
    <w:rsid w:val="008621CD"/>
    <w:rsid w:val="008622B4"/>
    <w:rsid w:val="008622C5"/>
    <w:rsid w:val="00862E92"/>
    <w:rsid w:val="008630A1"/>
    <w:rsid w:val="00863249"/>
    <w:rsid w:val="008634D6"/>
    <w:rsid w:val="008638C7"/>
    <w:rsid w:val="00864763"/>
    <w:rsid w:val="00864960"/>
    <w:rsid w:val="00864D7A"/>
    <w:rsid w:val="0086519E"/>
    <w:rsid w:val="008653D4"/>
    <w:rsid w:val="008654AE"/>
    <w:rsid w:val="00865728"/>
    <w:rsid w:val="0086592A"/>
    <w:rsid w:val="00865AF7"/>
    <w:rsid w:val="00866A12"/>
    <w:rsid w:val="00866DDF"/>
    <w:rsid w:val="00867325"/>
    <w:rsid w:val="00867369"/>
    <w:rsid w:val="0086755C"/>
    <w:rsid w:val="00867816"/>
    <w:rsid w:val="0086791E"/>
    <w:rsid w:val="00867978"/>
    <w:rsid w:val="00867AEA"/>
    <w:rsid w:val="00867C9F"/>
    <w:rsid w:val="00867D06"/>
    <w:rsid w:val="008704D6"/>
    <w:rsid w:val="00870801"/>
    <w:rsid w:val="00870901"/>
    <w:rsid w:val="00870BD6"/>
    <w:rsid w:val="00870D32"/>
    <w:rsid w:val="00871BC4"/>
    <w:rsid w:val="00871DC6"/>
    <w:rsid w:val="0087231B"/>
    <w:rsid w:val="00872369"/>
    <w:rsid w:val="008723D8"/>
    <w:rsid w:val="00872F03"/>
    <w:rsid w:val="008733E0"/>
    <w:rsid w:val="00873780"/>
    <w:rsid w:val="0087394E"/>
    <w:rsid w:val="00873F6A"/>
    <w:rsid w:val="00873FE8"/>
    <w:rsid w:val="00874106"/>
    <w:rsid w:val="00874661"/>
    <w:rsid w:val="00874E04"/>
    <w:rsid w:val="00874F65"/>
    <w:rsid w:val="0087509D"/>
    <w:rsid w:val="008756C3"/>
    <w:rsid w:val="00875775"/>
    <w:rsid w:val="0087587B"/>
    <w:rsid w:val="00875C88"/>
    <w:rsid w:val="00875D08"/>
    <w:rsid w:val="00875D23"/>
    <w:rsid w:val="00876411"/>
    <w:rsid w:val="00876E9E"/>
    <w:rsid w:val="00877037"/>
    <w:rsid w:val="00877210"/>
    <w:rsid w:val="008772A9"/>
    <w:rsid w:val="0087798C"/>
    <w:rsid w:val="00877C28"/>
    <w:rsid w:val="00877CEC"/>
    <w:rsid w:val="00877DCB"/>
    <w:rsid w:val="0088001D"/>
    <w:rsid w:val="008800E3"/>
    <w:rsid w:val="00880334"/>
    <w:rsid w:val="0088077D"/>
    <w:rsid w:val="00880A8C"/>
    <w:rsid w:val="00880A96"/>
    <w:rsid w:val="00880F18"/>
    <w:rsid w:val="008811E4"/>
    <w:rsid w:val="00881607"/>
    <w:rsid w:val="00881802"/>
    <w:rsid w:val="0088197D"/>
    <w:rsid w:val="0088203B"/>
    <w:rsid w:val="0088294F"/>
    <w:rsid w:val="00882B6E"/>
    <w:rsid w:val="008834EE"/>
    <w:rsid w:val="008836DA"/>
    <w:rsid w:val="00883BA2"/>
    <w:rsid w:val="00883FCD"/>
    <w:rsid w:val="008848C0"/>
    <w:rsid w:val="00884996"/>
    <w:rsid w:val="008852FB"/>
    <w:rsid w:val="00885664"/>
    <w:rsid w:val="0088575D"/>
    <w:rsid w:val="008858BC"/>
    <w:rsid w:val="00885A48"/>
    <w:rsid w:val="00885C38"/>
    <w:rsid w:val="0088626C"/>
    <w:rsid w:val="0088699E"/>
    <w:rsid w:val="00886A5E"/>
    <w:rsid w:val="00886CE6"/>
    <w:rsid w:val="0088701D"/>
    <w:rsid w:val="008871B2"/>
    <w:rsid w:val="00887985"/>
    <w:rsid w:val="00887E9D"/>
    <w:rsid w:val="00890157"/>
    <w:rsid w:val="0089022E"/>
    <w:rsid w:val="00890373"/>
    <w:rsid w:val="00890520"/>
    <w:rsid w:val="00890840"/>
    <w:rsid w:val="00890B51"/>
    <w:rsid w:val="00891120"/>
    <w:rsid w:val="00891824"/>
    <w:rsid w:val="008918A5"/>
    <w:rsid w:val="00891931"/>
    <w:rsid w:val="00891A32"/>
    <w:rsid w:val="00891A75"/>
    <w:rsid w:val="00891C39"/>
    <w:rsid w:val="00891D3A"/>
    <w:rsid w:val="00892972"/>
    <w:rsid w:val="00892B3D"/>
    <w:rsid w:val="0089306A"/>
    <w:rsid w:val="008935A6"/>
    <w:rsid w:val="00894069"/>
    <w:rsid w:val="00894C47"/>
    <w:rsid w:val="00894C6C"/>
    <w:rsid w:val="00894DA5"/>
    <w:rsid w:val="00894EFE"/>
    <w:rsid w:val="00895037"/>
    <w:rsid w:val="00895665"/>
    <w:rsid w:val="0089573D"/>
    <w:rsid w:val="00895C99"/>
    <w:rsid w:val="00895DD8"/>
    <w:rsid w:val="008960D7"/>
    <w:rsid w:val="008961C3"/>
    <w:rsid w:val="0089651C"/>
    <w:rsid w:val="00897407"/>
    <w:rsid w:val="0089748F"/>
    <w:rsid w:val="0089766D"/>
    <w:rsid w:val="008979F3"/>
    <w:rsid w:val="008A003F"/>
    <w:rsid w:val="008A00CC"/>
    <w:rsid w:val="008A04F5"/>
    <w:rsid w:val="008A05F8"/>
    <w:rsid w:val="008A0826"/>
    <w:rsid w:val="008A0AA6"/>
    <w:rsid w:val="008A0B55"/>
    <w:rsid w:val="008A107A"/>
    <w:rsid w:val="008A1600"/>
    <w:rsid w:val="008A18C1"/>
    <w:rsid w:val="008A24A7"/>
    <w:rsid w:val="008A2999"/>
    <w:rsid w:val="008A2A4D"/>
    <w:rsid w:val="008A2EE3"/>
    <w:rsid w:val="008A2F0E"/>
    <w:rsid w:val="008A2FF8"/>
    <w:rsid w:val="008A33AC"/>
    <w:rsid w:val="008A3966"/>
    <w:rsid w:val="008A3A15"/>
    <w:rsid w:val="008A427B"/>
    <w:rsid w:val="008A474B"/>
    <w:rsid w:val="008A48AF"/>
    <w:rsid w:val="008A4E16"/>
    <w:rsid w:val="008A4ED5"/>
    <w:rsid w:val="008A5201"/>
    <w:rsid w:val="008A52C9"/>
    <w:rsid w:val="008A55D5"/>
    <w:rsid w:val="008A55F0"/>
    <w:rsid w:val="008A5F85"/>
    <w:rsid w:val="008A6269"/>
    <w:rsid w:val="008A6276"/>
    <w:rsid w:val="008A6354"/>
    <w:rsid w:val="008A641E"/>
    <w:rsid w:val="008A6991"/>
    <w:rsid w:val="008A6C24"/>
    <w:rsid w:val="008A734B"/>
    <w:rsid w:val="008A757E"/>
    <w:rsid w:val="008A7966"/>
    <w:rsid w:val="008A7CCE"/>
    <w:rsid w:val="008A7DB2"/>
    <w:rsid w:val="008B00EA"/>
    <w:rsid w:val="008B0F5C"/>
    <w:rsid w:val="008B1221"/>
    <w:rsid w:val="008B12F0"/>
    <w:rsid w:val="008B14A9"/>
    <w:rsid w:val="008B167B"/>
    <w:rsid w:val="008B1B29"/>
    <w:rsid w:val="008B2251"/>
    <w:rsid w:val="008B2335"/>
    <w:rsid w:val="008B247E"/>
    <w:rsid w:val="008B2579"/>
    <w:rsid w:val="008B2872"/>
    <w:rsid w:val="008B2D95"/>
    <w:rsid w:val="008B33BD"/>
    <w:rsid w:val="008B37AB"/>
    <w:rsid w:val="008B4151"/>
    <w:rsid w:val="008B4545"/>
    <w:rsid w:val="008B4A5F"/>
    <w:rsid w:val="008B4B95"/>
    <w:rsid w:val="008B54F2"/>
    <w:rsid w:val="008B5BD5"/>
    <w:rsid w:val="008B61E3"/>
    <w:rsid w:val="008B643B"/>
    <w:rsid w:val="008B6945"/>
    <w:rsid w:val="008B6BE1"/>
    <w:rsid w:val="008B7230"/>
    <w:rsid w:val="008B74C0"/>
    <w:rsid w:val="008B7CA9"/>
    <w:rsid w:val="008B7D72"/>
    <w:rsid w:val="008B7E87"/>
    <w:rsid w:val="008C0254"/>
    <w:rsid w:val="008C038B"/>
    <w:rsid w:val="008C05B5"/>
    <w:rsid w:val="008C0749"/>
    <w:rsid w:val="008C16F1"/>
    <w:rsid w:val="008C17B9"/>
    <w:rsid w:val="008C188A"/>
    <w:rsid w:val="008C1966"/>
    <w:rsid w:val="008C19A0"/>
    <w:rsid w:val="008C214B"/>
    <w:rsid w:val="008C24D0"/>
    <w:rsid w:val="008C26E8"/>
    <w:rsid w:val="008C2A45"/>
    <w:rsid w:val="008C3625"/>
    <w:rsid w:val="008C36D4"/>
    <w:rsid w:val="008C3C98"/>
    <w:rsid w:val="008C3FFB"/>
    <w:rsid w:val="008C4255"/>
    <w:rsid w:val="008C42A5"/>
    <w:rsid w:val="008C43D3"/>
    <w:rsid w:val="008C449A"/>
    <w:rsid w:val="008C45F6"/>
    <w:rsid w:val="008C475B"/>
    <w:rsid w:val="008C491C"/>
    <w:rsid w:val="008C49EE"/>
    <w:rsid w:val="008C4A09"/>
    <w:rsid w:val="008C4AEA"/>
    <w:rsid w:val="008C5016"/>
    <w:rsid w:val="008C54C1"/>
    <w:rsid w:val="008C5A1D"/>
    <w:rsid w:val="008C5A83"/>
    <w:rsid w:val="008C62E3"/>
    <w:rsid w:val="008C6871"/>
    <w:rsid w:val="008C6B3C"/>
    <w:rsid w:val="008C6E47"/>
    <w:rsid w:val="008C6EFD"/>
    <w:rsid w:val="008C6FBE"/>
    <w:rsid w:val="008C6FD1"/>
    <w:rsid w:val="008C7306"/>
    <w:rsid w:val="008C73E5"/>
    <w:rsid w:val="008C7561"/>
    <w:rsid w:val="008C7762"/>
    <w:rsid w:val="008C7B3C"/>
    <w:rsid w:val="008C7DC6"/>
    <w:rsid w:val="008D01DD"/>
    <w:rsid w:val="008D043D"/>
    <w:rsid w:val="008D08F1"/>
    <w:rsid w:val="008D0A7D"/>
    <w:rsid w:val="008D0D66"/>
    <w:rsid w:val="008D0F55"/>
    <w:rsid w:val="008D0FBD"/>
    <w:rsid w:val="008D10C2"/>
    <w:rsid w:val="008D118A"/>
    <w:rsid w:val="008D1802"/>
    <w:rsid w:val="008D1AF6"/>
    <w:rsid w:val="008D1B09"/>
    <w:rsid w:val="008D1E1F"/>
    <w:rsid w:val="008D20BF"/>
    <w:rsid w:val="008D24C9"/>
    <w:rsid w:val="008D25A3"/>
    <w:rsid w:val="008D25D8"/>
    <w:rsid w:val="008D2B11"/>
    <w:rsid w:val="008D2E6E"/>
    <w:rsid w:val="008D3876"/>
    <w:rsid w:val="008D3FB6"/>
    <w:rsid w:val="008D43A3"/>
    <w:rsid w:val="008D43D4"/>
    <w:rsid w:val="008D4651"/>
    <w:rsid w:val="008D475D"/>
    <w:rsid w:val="008D4C49"/>
    <w:rsid w:val="008D50E1"/>
    <w:rsid w:val="008D5198"/>
    <w:rsid w:val="008D53C9"/>
    <w:rsid w:val="008D5789"/>
    <w:rsid w:val="008D60B7"/>
    <w:rsid w:val="008D6659"/>
    <w:rsid w:val="008D7071"/>
    <w:rsid w:val="008D7D06"/>
    <w:rsid w:val="008E0071"/>
    <w:rsid w:val="008E0414"/>
    <w:rsid w:val="008E050D"/>
    <w:rsid w:val="008E0866"/>
    <w:rsid w:val="008E0970"/>
    <w:rsid w:val="008E0E2C"/>
    <w:rsid w:val="008E1B99"/>
    <w:rsid w:val="008E1DBC"/>
    <w:rsid w:val="008E1EAC"/>
    <w:rsid w:val="008E2286"/>
    <w:rsid w:val="008E2536"/>
    <w:rsid w:val="008E254F"/>
    <w:rsid w:val="008E294B"/>
    <w:rsid w:val="008E2A52"/>
    <w:rsid w:val="008E2B3F"/>
    <w:rsid w:val="008E2D9E"/>
    <w:rsid w:val="008E31E3"/>
    <w:rsid w:val="008E3847"/>
    <w:rsid w:val="008E38EF"/>
    <w:rsid w:val="008E39F9"/>
    <w:rsid w:val="008E3B02"/>
    <w:rsid w:val="008E3C74"/>
    <w:rsid w:val="008E3DC3"/>
    <w:rsid w:val="008E3F5F"/>
    <w:rsid w:val="008E45EC"/>
    <w:rsid w:val="008E4609"/>
    <w:rsid w:val="008E46F4"/>
    <w:rsid w:val="008E4C23"/>
    <w:rsid w:val="008E4C75"/>
    <w:rsid w:val="008E4CCD"/>
    <w:rsid w:val="008E5059"/>
    <w:rsid w:val="008E5204"/>
    <w:rsid w:val="008E52F8"/>
    <w:rsid w:val="008E541A"/>
    <w:rsid w:val="008E5772"/>
    <w:rsid w:val="008E5EC7"/>
    <w:rsid w:val="008E5F98"/>
    <w:rsid w:val="008E6238"/>
    <w:rsid w:val="008E624B"/>
    <w:rsid w:val="008E6280"/>
    <w:rsid w:val="008E6482"/>
    <w:rsid w:val="008E6652"/>
    <w:rsid w:val="008E68A0"/>
    <w:rsid w:val="008E6C43"/>
    <w:rsid w:val="008E6E76"/>
    <w:rsid w:val="008E6E86"/>
    <w:rsid w:val="008E6E99"/>
    <w:rsid w:val="008E7D87"/>
    <w:rsid w:val="008F04AE"/>
    <w:rsid w:val="008F063D"/>
    <w:rsid w:val="008F0776"/>
    <w:rsid w:val="008F0A9D"/>
    <w:rsid w:val="008F0BDE"/>
    <w:rsid w:val="008F0C77"/>
    <w:rsid w:val="008F1135"/>
    <w:rsid w:val="008F120E"/>
    <w:rsid w:val="008F1218"/>
    <w:rsid w:val="008F17BB"/>
    <w:rsid w:val="008F187B"/>
    <w:rsid w:val="008F18A9"/>
    <w:rsid w:val="008F1D4F"/>
    <w:rsid w:val="008F202F"/>
    <w:rsid w:val="008F26F5"/>
    <w:rsid w:val="008F285D"/>
    <w:rsid w:val="008F2A78"/>
    <w:rsid w:val="008F31B4"/>
    <w:rsid w:val="008F3230"/>
    <w:rsid w:val="008F3DCF"/>
    <w:rsid w:val="008F4926"/>
    <w:rsid w:val="008F50B6"/>
    <w:rsid w:val="008F56DB"/>
    <w:rsid w:val="008F5BBE"/>
    <w:rsid w:val="008F5BEC"/>
    <w:rsid w:val="008F5D28"/>
    <w:rsid w:val="008F5E17"/>
    <w:rsid w:val="008F621C"/>
    <w:rsid w:val="008F684C"/>
    <w:rsid w:val="008F68EB"/>
    <w:rsid w:val="008F6A96"/>
    <w:rsid w:val="008F6AF8"/>
    <w:rsid w:val="008F6F93"/>
    <w:rsid w:val="008F755B"/>
    <w:rsid w:val="008F75AD"/>
    <w:rsid w:val="008F7679"/>
    <w:rsid w:val="008F77B5"/>
    <w:rsid w:val="008F7EA3"/>
    <w:rsid w:val="009000C5"/>
    <w:rsid w:val="009002F3"/>
    <w:rsid w:val="009007D0"/>
    <w:rsid w:val="00900CC9"/>
    <w:rsid w:val="00900D25"/>
    <w:rsid w:val="00900DFE"/>
    <w:rsid w:val="00901006"/>
    <w:rsid w:val="00901013"/>
    <w:rsid w:val="00901EE1"/>
    <w:rsid w:val="00902102"/>
    <w:rsid w:val="00902950"/>
    <w:rsid w:val="00902A3D"/>
    <w:rsid w:val="00902AD8"/>
    <w:rsid w:val="00902B3A"/>
    <w:rsid w:val="00903272"/>
    <w:rsid w:val="00903658"/>
    <w:rsid w:val="00903871"/>
    <w:rsid w:val="00903B18"/>
    <w:rsid w:val="00903FF1"/>
    <w:rsid w:val="009055D2"/>
    <w:rsid w:val="009057F9"/>
    <w:rsid w:val="009063E9"/>
    <w:rsid w:val="0090679B"/>
    <w:rsid w:val="00906B25"/>
    <w:rsid w:val="00906DCF"/>
    <w:rsid w:val="00907520"/>
    <w:rsid w:val="0090753C"/>
    <w:rsid w:val="00907D3A"/>
    <w:rsid w:val="00907FB9"/>
    <w:rsid w:val="009109A2"/>
    <w:rsid w:val="00910F15"/>
    <w:rsid w:val="00911087"/>
    <w:rsid w:val="009111BB"/>
    <w:rsid w:val="00911798"/>
    <w:rsid w:val="00911F65"/>
    <w:rsid w:val="0091231C"/>
    <w:rsid w:val="00912805"/>
    <w:rsid w:val="00912817"/>
    <w:rsid w:val="00913417"/>
    <w:rsid w:val="00913937"/>
    <w:rsid w:val="00914180"/>
    <w:rsid w:val="009144A9"/>
    <w:rsid w:val="00914F2A"/>
    <w:rsid w:val="00915959"/>
    <w:rsid w:val="00915B24"/>
    <w:rsid w:val="00915C17"/>
    <w:rsid w:val="00915E48"/>
    <w:rsid w:val="00915E60"/>
    <w:rsid w:val="009162B6"/>
    <w:rsid w:val="0091687B"/>
    <w:rsid w:val="00916B0A"/>
    <w:rsid w:val="00916C57"/>
    <w:rsid w:val="009177F5"/>
    <w:rsid w:val="00917AE9"/>
    <w:rsid w:val="00920104"/>
    <w:rsid w:val="00920415"/>
    <w:rsid w:val="0092045C"/>
    <w:rsid w:val="00920797"/>
    <w:rsid w:val="00920AD0"/>
    <w:rsid w:val="00920AFC"/>
    <w:rsid w:val="00920EE1"/>
    <w:rsid w:val="009210CE"/>
    <w:rsid w:val="009210EE"/>
    <w:rsid w:val="009211A7"/>
    <w:rsid w:val="00921582"/>
    <w:rsid w:val="0092172F"/>
    <w:rsid w:val="00921C60"/>
    <w:rsid w:val="00921D43"/>
    <w:rsid w:val="00921DA5"/>
    <w:rsid w:val="00921EA8"/>
    <w:rsid w:val="0092211F"/>
    <w:rsid w:val="0092228C"/>
    <w:rsid w:val="00922507"/>
    <w:rsid w:val="00922802"/>
    <w:rsid w:val="00922809"/>
    <w:rsid w:val="009228A2"/>
    <w:rsid w:val="00922966"/>
    <w:rsid w:val="00922A69"/>
    <w:rsid w:val="00922B2A"/>
    <w:rsid w:val="0092320F"/>
    <w:rsid w:val="009233D3"/>
    <w:rsid w:val="009238E9"/>
    <w:rsid w:val="00923DB8"/>
    <w:rsid w:val="00923F0F"/>
    <w:rsid w:val="00924147"/>
    <w:rsid w:val="00924410"/>
    <w:rsid w:val="00924566"/>
    <w:rsid w:val="00924673"/>
    <w:rsid w:val="00924735"/>
    <w:rsid w:val="0092479C"/>
    <w:rsid w:val="009247A4"/>
    <w:rsid w:val="00924B3E"/>
    <w:rsid w:val="00924C3A"/>
    <w:rsid w:val="00924EE0"/>
    <w:rsid w:val="00924FC0"/>
    <w:rsid w:val="0092529A"/>
    <w:rsid w:val="00925CB5"/>
    <w:rsid w:val="00926650"/>
    <w:rsid w:val="00926BB4"/>
    <w:rsid w:val="00926C23"/>
    <w:rsid w:val="00926D95"/>
    <w:rsid w:val="00927037"/>
    <w:rsid w:val="00930369"/>
    <w:rsid w:val="00930530"/>
    <w:rsid w:val="009306F1"/>
    <w:rsid w:val="00930E99"/>
    <w:rsid w:val="009316FB"/>
    <w:rsid w:val="009317CF"/>
    <w:rsid w:val="00931B3C"/>
    <w:rsid w:val="00931B3D"/>
    <w:rsid w:val="0093207E"/>
    <w:rsid w:val="00932414"/>
    <w:rsid w:val="00932FF5"/>
    <w:rsid w:val="009331A1"/>
    <w:rsid w:val="0093333D"/>
    <w:rsid w:val="0093336E"/>
    <w:rsid w:val="00934244"/>
    <w:rsid w:val="009343CD"/>
    <w:rsid w:val="0093456D"/>
    <w:rsid w:val="00934699"/>
    <w:rsid w:val="00934AED"/>
    <w:rsid w:val="00934E52"/>
    <w:rsid w:val="009355C8"/>
    <w:rsid w:val="00936145"/>
    <w:rsid w:val="0093621C"/>
    <w:rsid w:val="009363F7"/>
    <w:rsid w:val="009368D2"/>
    <w:rsid w:val="00936E9E"/>
    <w:rsid w:val="00936FE6"/>
    <w:rsid w:val="00937455"/>
    <w:rsid w:val="0093755A"/>
    <w:rsid w:val="00937696"/>
    <w:rsid w:val="00937F04"/>
    <w:rsid w:val="00940602"/>
    <w:rsid w:val="00940693"/>
    <w:rsid w:val="009412AE"/>
    <w:rsid w:val="0094157F"/>
    <w:rsid w:val="0094163C"/>
    <w:rsid w:val="00941873"/>
    <w:rsid w:val="00942AD5"/>
    <w:rsid w:val="00943386"/>
    <w:rsid w:val="00943450"/>
    <w:rsid w:val="00943B76"/>
    <w:rsid w:val="00943BE3"/>
    <w:rsid w:val="00943E25"/>
    <w:rsid w:val="009440FB"/>
    <w:rsid w:val="00944139"/>
    <w:rsid w:val="009442CD"/>
    <w:rsid w:val="00944946"/>
    <w:rsid w:val="00944F7E"/>
    <w:rsid w:val="00945209"/>
    <w:rsid w:val="009452E0"/>
    <w:rsid w:val="0094544D"/>
    <w:rsid w:val="00945588"/>
    <w:rsid w:val="009455ED"/>
    <w:rsid w:val="00945CC5"/>
    <w:rsid w:val="00945F8B"/>
    <w:rsid w:val="00946353"/>
    <w:rsid w:val="00946799"/>
    <w:rsid w:val="00946A71"/>
    <w:rsid w:val="00946E17"/>
    <w:rsid w:val="00946F66"/>
    <w:rsid w:val="009473DA"/>
    <w:rsid w:val="009478C8"/>
    <w:rsid w:val="00947A31"/>
    <w:rsid w:val="00947CE8"/>
    <w:rsid w:val="00950012"/>
    <w:rsid w:val="0095048D"/>
    <w:rsid w:val="00950534"/>
    <w:rsid w:val="00950960"/>
    <w:rsid w:val="00950A29"/>
    <w:rsid w:val="00950CEA"/>
    <w:rsid w:val="00950D0A"/>
    <w:rsid w:val="00951019"/>
    <w:rsid w:val="00951465"/>
    <w:rsid w:val="00951B2D"/>
    <w:rsid w:val="00951B31"/>
    <w:rsid w:val="00952033"/>
    <w:rsid w:val="009524CC"/>
    <w:rsid w:val="009531B9"/>
    <w:rsid w:val="009531DC"/>
    <w:rsid w:val="00953B27"/>
    <w:rsid w:val="009543AE"/>
    <w:rsid w:val="00954A04"/>
    <w:rsid w:val="009555F7"/>
    <w:rsid w:val="00955B3B"/>
    <w:rsid w:val="009563F2"/>
    <w:rsid w:val="00957406"/>
    <w:rsid w:val="00957BCB"/>
    <w:rsid w:val="009607D5"/>
    <w:rsid w:val="00960B53"/>
    <w:rsid w:val="00960CE6"/>
    <w:rsid w:val="0096106C"/>
    <w:rsid w:val="00961209"/>
    <w:rsid w:val="0096134A"/>
    <w:rsid w:val="00961585"/>
    <w:rsid w:val="00961903"/>
    <w:rsid w:val="00961B64"/>
    <w:rsid w:val="0096209C"/>
    <w:rsid w:val="0096255D"/>
    <w:rsid w:val="009629A9"/>
    <w:rsid w:val="00963C88"/>
    <w:rsid w:val="009644FE"/>
    <w:rsid w:val="00964556"/>
    <w:rsid w:val="00964BA9"/>
    <w:rsid w:val="00965255"/>
    <w:rsid w:val="009655AA"/>
    <w:rsid w:val="00965C4F"/>
    <w:rsid w:val="00965D93"/>
    <w:rsid w:val="0096661D"/>
    <w:rsid w:val="009669A8"/>
    <w:rsid w:val="00966CD6"/>
    <w:rsid w:val="00967A1E"/>
    <w:rsid w:val="00967AA0"/>
    <w:rsid w:val="009703C6"/>
    <w:rsid w:val="00970826"/>
    <w:rsid w:val="00970D51"/>
    <w:rsid w:val="0097120E"/>
    <w:rsid w:val="00971241"/>
    <w:rsid w:val="00971A7C"/>
    <w:rsid w:val="00971D39"/>
    <w:rsid w:val="009720BF"/>
    <w:rsid w:val="00972183"/>
    <w:rsid w:val="00972431"/>
    <w:rsid w:val="009726A9"/>
    <w:rsid w:val="0097285D"/>
    <w:rsid w:val="00972C62"/>
    <w:rsid w:val="00972CCE"/>
    <w:rsid w:val="00972CF9"/>
    <w:rsid w:val="009731E2"/>
    <w:rsid w:val="009736CE"/>
    <w:rsid w:val="00973812"/>
    <w:rsid w:val="00973B42"/>
    <w:rsid w:val="00973CC1"/>
    <w:rsid w:val="00973DCE"/>
    <w:rsid w:val="00973E1C"/>
    <w:rsid w:val="009743CB"/>
    <w:rsid w:val="009745A1"/>
    <w:rsid w:val="009745E3"/>
    <w:rsid w:val="009748DB"/>
    <w:rsid w:val="009749DB"/>
    <w:rsid w:val="0097557E"/>
    <w:rsid w:val="009758CB"/>
    <w:rsid w:val="00976327"/>
    <w:rsid w:val="009765C1"/>
    <w:rsid w:val="009765CF"/>
    <w:rsid w:val="00976725"/>
    <w:rsid w:val="00976CA4"/>
    <w:rsid w:val="00976D4F"/>
    <w:rsid w:val="00977017"/>
    <w:rsid w:val="0097776D"/>
    <w:rsid w:val="009779DF"/>
    <w:rsid w:val="00977A36"/>
    <w:rsid w:val="00977B5A"/>
    <w:rsid w:val="00977E29"/>
    <w:rsid w:val="009803F4"/>
    <w:rsid w:val="00980571"/>
    <w:rsid w:val="00980EE5"/>
    <w:rsid w:val="00980F36"/>
    <w:rsid w:val="009816E3"/>
    <w:rsid w:val="0098197E"/>
    <w:rsid w:val="009819D5"/>
    <w:rsid w:val="00981EAC"/>
    <w:rsid w:val="00982018"/>
    <w:rsid w:val="00982208"/>
    <w:rsid w:val="00982213"/>
    <w:rsid w:val="0098284B"/>
    <w:rsid w:val="00982B79"/>
    <w:rsid w:val="00982CE7"/>
    <w:rsid w:val="00982F38"/>
    <w:rsid w:val="00982FF1"/>
    <w:rsid w:val="0098301B"/>
    <w:rsid w:val="00983620"/>
    <w:rsid w:val="00983AED"/>
    <w:rsid w:val="00983B24"/>
    <w:rsid w:val="00983D65"/>
    <w:rsid w:val="00983E7F"/>
    <w:rsid w:val="009845A8"/>
    <w:rsid w:val="009846DF"/>
    <w:rsid w:val="0098479F"/>
    <w:rsid w:val="00984B8A"/>
    <w:rsid w:val="009851FD"/>
    <w:rsid w:val="009854B9"/>
    <w:rsid w:val="0098584A"/>
    <w:rsid w:val="009859DE"/>
    <w:rsid w:val="00985EF6"/>
    <w:rsid w:val="00986B2B"/>
    <w:rsid w:val="00986BB0"/>
    <w:rsid w:val="0098713E"/>
    <w:rsid w:val="00987C2A"/>
    <w:rsid w:val="00987D5C"/>
    <w:rsid w:val="0099013C"/>
    <w:rsid w:val="009904CA"/>
    <w:rsid w:val="009909D4"/>
    <w:rsid w:val="00990CC3"/>
    <w:rsid w:val="00991270"/>
    <w:rsid w:val="0099142D"/>
    <w:rsid w:val="009915D6"/>
    <w:rsid w:val="00991788"/>
    <w:rsid w:val="00991B2B"/>
    <w:rsid w:val="0099251E"/>
    <w:rsid w:val="009926FE"/>
    <w:rsid w:val="009927CE"/>
    <w:rsid w:val="00992B3B"/>
    <w:rsid w:val="00992B79"/>
    <w:rsid w:val="00992CB7"/>
    <w:rsid w:val="00992F16"/>
    <w:rsid w:val="009930A6"/>
    <w:rsid w:val="009932B8"/>
    <w:rsid w:val="0099337D"/>
    <w:rsid w:val="00993851"/>
    <w:rsid w:val="00993BC8"/>
    <w:rsid w:val="00994292"/>
    <w:rsid w:val="0099433E"/>
    <w:rsid w:val="0099481C"/>
    <w:rsid w:val="00994E05"/>
    <w:rsid w:val="0099514B"/>
    <w:rsid w:val="00995A63"/>
    <w:rsid w:val="00995CAF"/>
    <w:rsid w:val="009963DB"/>
    <w:rsid w:val="00996413"/>
    <w:rsid w:val="009964DA"/>
    <w:rsid w:val="00996801"/>
    <w:rsid w:val="009968EA"/>
    <w:rsid w:val="0099722B"/>
    <w:rsid w:val="0099739D"/>
    <w:rsid w:val="00997608"/>
    <w:rsid w:val="00997889"/>
    <w:rsid w:val="009978A7"/>
    <w:rsid w:val="0099792B"/>
    <w:rsid w:val="00997953"/>
    <w:rsid w:val="00997C7C"/>
    <w:rsid w:val="009A00AD"/>
    <w:rsid w:val="009A0265"/>
    <w:rsid w:val="009A05EB"/>
    <w:rsid w:val="009A087F"/>
    <w:rsid w:val="009A0BA4"/>
    <w:rsid w:val="009A0CC2"/>
    <w:rsid w:val="009A0F00"/>
    <w:rsid w:val="009A0F65"/>
    <w:rsid w:val="009A11BB"/>
    <w:rsid w:val="009A132B"/>
    <w:rsid w:val="009A14AB"/>
    <w:rsid w:val="009A1876"/>
    <w:rsid w:val="009A18BE"/>
    <w:rsid w:val="009A1C39"/>
    <w:rsid w:val="009A1CE1"/>
    <w:rsid w:val="009A267C"/>
    <w:rsid w:val="009A30FC"/>
    <w:rsid w:val="009A33DA"/>
    <w:rsid w:val="009A3637"/>
    <w:rsid w:val="009A383B"/>
    <w:rsid w:val="009A3BB5"/>
    <w:rsid w:val="009A3C47"/>
    <w:rsid w:val="009A3E6D"/>
    <w:rsid w:val="009A43BC"/>
    <w:rsid w:val="009A4578"/>
    <w:rsid w:val="009A46C6"/>
    <w:rsid w:val="009A4881"/>
    <w:rsid w:val="009A4A5E"/>
    <w:rsid w:val="009A50E7"/>
    <w:rsid w:val="009A5498"/>
    <w:rsid w:val="009A54D7"/>
    <w:rsid w:val="009A55AA"/>
    <w:rsid w:val="009A5797"/>
    <w:rsid w:val="009A5938"/>
    <w:rsid w:val="009A5958"/>
    <w:rsid w:val="009A5FC2"/>
    <w:rsid w:val="009A649A"/>
    <w:rsid w:val="009A6FAF"/>
    <w:rsid w:val="009A7143"/>
    <w:rsid w:val="009A7554"/>
    <w:rsid w:val="009A76EC"/>
    <w:rsid w:val="009A7AF7"/>
    <w:rsid w:val="009B0357"/>
    <w:rsid w:val="009B04E8"/>
    <w:rsid w:val="009B0A8C"/>
    <w:rsid w:val="009B0FB8"/>
    <w:rsid w:val="009B10D8"/>
    <w:rsid w:val="009B112E"/>
    <w:rsid w:val="009B21E0"/>
    <w:rsid w:val="009B2E8A"/>
    <w:rsid w:val="009B3452"/>
    <w:rsid w:val="009B3591"/>
    <w:rsid w:val="009B3A66"/>
    <w:rsid w:val="009B3B37"/>
    <w:rsid w:val="009B400D"/>
    <w:rsid w:val="009B40EB"/>
    <w:rsid w:val="009B4343"/>
    <w:rsid w:val="009B476A"/>
    <w:rsid w:val="009B493F"/>
    <w:rsid w:val="009B49C8"/>
    <w:rsid w:val="009B5314"/>
    <w:rsid w:val="009B55E3"/>
    <w:rsid w:val="009B568A"/>
    <w:rsid w:val="009B5AA2"/>
    <w:rsid w:val="009B6058"/>
    <w:rsid w:val="009B60E0"/>
    <w:rsid w:val="009B6587"/>
    <w:rsid w:val="009B6675"/>
    <w:rsid w:val="009B6842"/>
    <w:rsid w:val="009B6BA8"/>
    <w:rsid w:val="009B6E6A"/>
    <w:rsid w:val="009B73C8"/>
    <w:rsid w:val="009B74A0"/>
    <w:rsid w:val="009B76A6"/>
    <w:rsid w:val="009B7A91"/>
    <w:rsid w:val="009C0367"/>
    <w:rsid w:val="009C04C6"/>
    <w:rsid w:val="009C0585"/>
    <w:rsid w:val="009C05D8"/>
    <w:rsid w:val="009C0A2C"/>
    <w:rsid w:val="009C0DE8"/>
    <w:rsid w:val="009C0DEA"/>
    <w:rsid w:val="009C0F64"/>
    <w:rsid w:val="009C1029"/>
    <w:rsid w:val="009C1420"/>
    <w:rsid w:val="009C1436"/>
    <w:rsid w:val="009C1479"/>
    <w:rsid w:val="009C1650"/>
    <w:rsid w:val="009C16A3"/>
    <w:rsid w:val="009C16D0"/>
    <w:rsid w:val="009C179F"/>
    <w:rsid w:val="009C1846"/>
    <w:rsid w:val="009C1B4F"/>
    <w:rsid w:val="009C20AC"/>
    <w:rsid w:val="009C20F2"/>
    <w:rsid w:val="009C21BF"/>
    <w:rsid w:val="009C2844"/>
    <w:rsid w:val="009C2978"/>
    <w:rsid w:val="009C2CB6"/>
    <w:rsid w:val="009C3D07"/>
    <w:rsid w:val="009C3F96"/>
    <w:rsid w:val="009C4078"/>
    <w:rsid w:val="009C4113"/>
    <w:rsid w:val="009C4484"/>
    <w:rsid w:val="009C452A"/>
    <w:rsid w:val="009C45C0"/>
    <w:rsid w:val="009C49B1"/>
    <w:rsid w:val="009C598D"/>
    <w:rsid w:val="009C606C"/>
    <w:rsid w:val="009C652D"/>
    <w:rsid w:val="009C659A"/>
    <w:rsid w:val="009C65EC"/>
    <w:rsid w:val="009C685C"/>
    <w:rsid w:val="009C7606"/>
    <w:rsid w:val="009C7ADA"/>
    <w:rsid w:val="009C7E96"/>
    <w:rsid w:val="009D00A3"/>
    <w:rsid w:val="009D0117"/>
    <w:rsid w:val="009D0A46"/>
    <w:rsid w:val="009D1018"/>
    <w:rsid w:val="009D1970"/>
    <w:rsid w:val="009D1AAC"/>
    <w:rsid w:val="009D1C27"/>
    <w:rsid w:val="009D1CAE"/>
    <w:rsid w:val="009D21B1"/>
    <w:rsid w:val="009D26D8"/>
    <w:rsid w:val="009D27A4"/>
    <w:rsid w:val="009D29DC"/>
    <w:rsid w:val="009D2E5F"/>
    <w:rsid w:val="009D2F0C"/>
    <w:rsid w:val="009D31C0"/>
    <w:rsid w:val="009D3287"/>
    <w:rsid w:val="009D3622"/>
    <w:rsid w:val="009D37FE"/>
    <w:rsid w:val="009D3EC8"/>
    <w:rsid w:val="009D3EFA"/>
    <w:rsid w:val="009D4036"/>
    <w:rsid w:val="009D4170"/>
    <w:rsid w:val="009D43DC"/>
    <w:rsid w:val="009D4453"/>
    <w:rsid w:val="009D449F"/>
    <w:rsid w:val="009D45FE"/>
    <w:rsid w:val="009D4A53"/>
    <w:rsid w:val="009D4C46"/>
    <w:rsid w:val="009D4DD9"/>
    <w:rsid w:val="009D4F1C"/>
    <w:rsid w:val="009D50B4"/>
    <w:rsid w:val="009D59FC"/>
    <w:rsid w:val="009D605B"/>
    <w:rsid w:val="009D6755"/>
    <w:rsid w:val="009D6ADD"/>
    <w:rsid w:val="009D6B00"/>
    <w:rsid w:val="009D6CA0"/>
    <w:rsid w:val="009D705C"/>
    <w:rsid w:val="009D723E"/>
    <w:rsid w:val="009D7260"/>
    <w:rsid w:val="009D763F"/>
    <w:rsid w:val="009D77F8"/>
    <w:rsid w:val="009D7839"/>
    <w:rsid w:val="009D7B79"/>
    <w:rsid w:val="009E0452"/>
    <w:rsid w:val="009E0C0E"/>
    <w:rsid w:val="009E0CC6"/>
    <w:rsid w:val="009E0DB2"/>
    <w:rsid w:val="009E0EB6"/>
    <w:rsid w:val="009E0F8A"/>
    <w:rsid w:val="009E144B"/>
    <w:rsid w:val="009E18AA"/>
    <w:rsid w:val="009E223F"/>
    <w:rsid w:val="009E282F"/>
    <w:rsid w:val="009E2937"/>
    <w:rsid w:val="009E29CF"/>
    <w:rsid w:val="009E3135"/>
    <w:rsid w:val="009E3706"/>
    <w:rsid w:val="009E3935"/>
    <w:rsid w:val="009E3AF1"/>
    <w:rsid w:val="009E3B39"/>
    <w:rsid w:val="009E3D94"/>
    <w:rsid w:val="009E413F"/>
    <w:rsid w:val="009E4376"/>
    <w:rsid w:val="009E4563"/>
    <w:rsid w:val="009E4843"/>
    <w:rsid w:val="009E4DAF"/>
    <w:rsid w:val="009E5403"/>
    <w:rsid w:val="009E5D5D"/>
    <w:rsid w:val="009E60CA"/>
    <w:rsid w:val="009E61D7"/>
    <w:rsid w:val="009E6256"/>
    <w:rsid w:val="009E62DD"/>
    <w:rsid w:val="009E68EB"/>
    <w:rsid w:val="009E6C6E"/>
    <w:rsid w:val="009E6E7F"/>
    <w:rsid w:val="009E70EE"/>
    <w:rsid w:val="009E747A"/>
    <w:rsid w:val="009E7666"/>
    <w:rsid w:val="009E768E"/>
    <w:rsid w:val="009E76E5"/>
    <w:rsid w:val="009E7B6A"/>
    <w:rsid w:val="009E7E00"/>
    <w:rsid w:val="009F02EA"/>
    <w:rsid w:val="009F0AB2"/>
    <w:rsid w:val="009F0AF7"/>
    <w:rsid w:val="009F0C94"/>
    <w:rsid w:val="009F160F"/>
    <w:rsid w:val="009F20A2"/>
    <w:rsid w:val="009F20B7"/>
    <w:rsid w:val="009F2349"/>
    <w:rsid w:val="009F2699"/>
    <w:rsid w:val="009F3028"/>
    <w:rsid w:val="009F35B6"/>
    <w:rsid w:val="009F3E24"/>
    <w:rsid w:val="009F404B"/>
    <w:rsid w:val="009F434A"/>
    <w:rsid w:val="009F43C7"/>
    <w:rsid w:val="009F44E5"/>
    <w:rsid w:val="009F4838"/>
    <w:rsid w:val="009F493F"/>
    <w:rsid w:val="009F4BC4"/>
    <w:rsid w:val="009F4CA9"/>
    <w:rsid w:val="009F4FEA"/>
    <w:rsid w:val="009F5591"/>
    <w:rsid w:val="009F58FC"/>
    <w:rsid w:val="009F6150"/>
    <w:rsid w:val="009F6283"/>
    <w:rsid w:val="009F6597"/>
    <w:rsid w:val="009F6A9F"/>
    <w:rsid w:val="009F6BBA"/>
    <w:rsid w:val="009F748D"/>
    <w:rsid w:val="009F78A3"/>
    <w:rsid w:val="009F7EF3"/>
    <w:rsid w:val="00A001A4"/>
    <w:rsid w:val="00A001D2"/>
    <w:rsid w:val="00A00563"/>
    <w:rsid w:val="00A00791"/>
    <w:rsid w:val="00A00BBE"/>
    <w:rsid w:val="00A00FD2"/>
    <w:rsid w:val="00A012EA"/>
    <w:rsid w:val="00A01435"/>
    <w:rsid w:val="00A01CB7"/>
    <w:rsid w:val="00A024DB"/>
    <w:rsid w:val="00A02894"/>
    <w:rsid w:val="00A02C28"/>
    <w:rsid w:val="00A030A8"/>
    <w:rsid w:val="00A033ED"/>
    <w:rsid w:val="00A03B85"/>
    <w:rsid w:val="00A040AA"/>
    <w:rsid w:val="00A043F1"/>
    <w:rsid w:val="00A04921"/>
    <w:rsid w:val="00A04CE6"/>
    <w:rsid w:val="00A05895"/>
    <w:rsid w:val="00A059A1"/>
    <w:rsid w:val="00A05AA6"/>
    <w:rsid w:val="00A05DDC"/>
    <w:rsid w:val="00A05DFE"/>
    <w:rsid w:val="00A05F26"/>
    <w:rsid w:val="00A06C8A"/>
    <w:rsid w:val="00A07A5C"/>
    <w:rsid w:val="00A07D45"/>
    <w:rsid w:val="00A07E94"/>
    <w:rsid w:val="00A109CE"/>
    <w:rsid w:val="00A10AFB"/>
    <w:rsid w:val="00A10B02"/>
    <w:rsid w:val="00A114C2"/>
    <w:rsid w:val="00A1160F"/>
    <w:rsid w:val="00A11908"/>
    <w:rsid w:val="00A11C82"/>
    <w:rsid w:val="00A11CC7"/>
    <w:rsid w:val="00A12568"/>
    <w:rsid w:val="00A125F7"/>
    <w:rsid w:val="00A1276B"/>
    <w:rsid w:val="00A128C3"/>
    <w:rsid w:val="00A12DF6"/>
    <w:rsid w:val="00A12E2B"/>
    <w:rsid w:val="00A1338E"/>
    <w:rsid w:val="00A13A35"/>
    <w:rsid w:val="00A13B62"/>
    <w:rsid w:val="00A13C60"/>
    <w:rsid w:val="00A13CAD"/>
    <w:rsid w:val="00A13EFD"/>
    <w:rsid w:val="00A13F46"/>
    <w:rsid w:val="00A145AC"/>
    <w:rsid w:val="00A14723"/>
    <w:rsid w:val="00A1478D"/>
    <w:rsid w:val="00A147F8"/>
    <w:rsid w:val="00A14A0C"/>
    <w:rsid w:val="00A14D60"/>
    <w:rsid w:val="00A14ED7"/>
    <w:rsid w:val="00A156ED"/>
    <w:rsid w:val="00A15884"/>
    <w:rsid w:val="00A1593E"/>
    <w:rsid w:val="00A15958"/>
    <w:rsid w:val="00A15EA7"/>
    <w:rsid w:val="00A16000"/>
    <w:rsid w:val="00A167F6"/>
    <w:rsid w:val="00A16974"/>
    <w:rsid w:val="00A178B9"/>
    <w:rsid w:val="00A17A4B"/>
    <w:rsid w:val="00A2045E"/>
    <w:rsid w:val="00A204F7"/>
    <w:rsid w:val="00A205BC"/>
    <w:rsid w:val="00A207D1"/>
    <w:rsid w:val="00A20BDB"/>
    <w:rsid w:val="00A21065"/>
    <w:rsid w:val="00A210B8"/>
    <w:rsid w:val="00A211E3"/>
    <w:rsid w:val="00A21288"/>
    <w:rsid w:val="00A213A6"/>
    <w:rsid w:val="00A21706"/>
    <w:rsid w:val="00A218DB"/>
    <w:rsid w:val="00A21E61"/>
    <w:rsid w:val="00A22623"/>
    <w:rsid w:val="00A22682"/>
    <w:rsid w:val="00A22813"/>
    <w:rsid w:val="00A22881"/>
    <w:rsid w:val="00A22CE4"/>
    <w:rsid w:val="00A22D68"/>
    <w:rsid w:val="00A23016"/>
    <w:rsid w:val="00A2357D"/>
    <w:rsid w:val="00A238EC"/>
    <w:rsid w:val="00A23BBA"/>
    <w:rsid w:val="00A23E25"/>
    <w:rsid w:val="00A2433C"/>
    <w:rsid w:val="00A246E4"/>
    <w:rsid w:val="00A24A49"/>
    <w:rsid w:val="00A24BB7"/>
    <w:rsid w:val="00A2512A"/>
    <w:rsid w:val="00A2552E"/>
    <w:rsid w:val="00A259E8"/>
    <w:rsid w:val="00A25E57"/>
    <w:rsid w:val="00A25F5E"/>
    <w:rsid w:val="00A265D3"/>
    <w:rsid w:val="00A269B5"/>
    <w:rsid w:val="00A27382"/>
    <w:rsid w:val="00A2765E"/>
    <w:rsid w:val="00A27778"/>
    <w:rsid w:val="00A279D7"/>
    <w:rsid w:val="00A30160"/>
    <w:rsid w:val="00A301FB"/>
    <w:rsid w:val="00A30245"/>
    <w:rsid w:val="00A304EB"/>
    <w:rsid w:val="00A305CC"/>
    <w:rsid w:val="00A30993"/>
    <w:rsid w:val="00A30ED4"/>
    <w:rsid w:val="00A30FC1"/>
    <w:rsid w:val="00A30FD8"/>
    <w:rsid w:val="00A310A3"/>
    <w:rsid w:val="00A31112"/>
    <w:rsid w:val="00A312C0"/>
    <w:rsid w:val="00A315B8"/>
    <w:rsid w:val="00A31EDF"/>
    <w:rsid w:val="00A32206"/>
    <w:rsid w:val="00A322A0"/>
    <w:rsid w:val="00A32628"/>
    <w:rsid w:val="00A32AB2"/>
    <w:rsid w:val="00A32D39"/>
    <w:rsid w:val="00A33286"/>
    <w:rsid w:val="00A333F7"/>
    <w:rsid w:val="00A33D80"/>
    <w:rsid w:val="00A34589"/>
    <w:rsid w:val="00A347F8"/>
    <w:rsid w:val="00A34ABA"/>
    <w:rsid w:val="00A34F29"/>
    <w:rsid w:val="00A34FEE"/>
    <w:rsid w:val="00A356B8"/>
    <w:rsid w:val="00A35966"/>
    <w:rsid w:val="00A362B9"/>
    <w:rsid w:val="00A36304"/>
    <w:rsid w:val="00A36516"/>
    <w:rsid w:val="00A36914"/>
    <w:rsid w:val="00A36A1D"/>
    <w:rsid w:val="00A37326"/>
    <w:rsid w:val="00A37566"/>
    <w:rsid w:val="00A37E3D"/>
    <w:rsid w:val="00A4099D"/>
    <w:rsid w:val="00A40A15"/>
    <w:rsid w:val="00A40C9C"/>
    <w:rsid w:val="00A411DF"/>
    <w:rsid w:val="00A41552"/>
    <w:rsid w:val="00A415A6"/>
    <w:rsid w:val="00A415E8"/>
    <w:rsid w:val="00A41B16"/>
    <w:rsid w:val="00A41B31"/>
    <w:rsid w:val="00A41D05"/>
    <w:rsid w:val="00A4203B"/>
    <w:rsid w:val="00A42071"/>
    <w:rsid w:val="00A4214F"/>
    <w:rsid w:val="00A42A4A"/>
    <w:rsid w:val="00A42CEB"/>
    <w:rsid w:val="00A42E48"/>
    <w:rsid w:val="00A43020"/>
    <w:rsid w:val="00A4363F"/>
    <w:rsid w:val="00A438FA"/>
    <w:rsid w:val="00A43C03"/>
    <w:rsid w:val="00A43CFE"/>
    <w:rsid w:val="00A44549"/>
    <w:rsid w:val="00A44758"/>
    <w:rsid w:val="00A44858"/>
    <w:rsid w:val="00A44AF7"/>
    <w:rsid w:val="00A44D28"/>
    <w:rsid w:val="00A46131"/>
    <w:rsid w:val="00A466A0"/>
    <w:rsid w:val="00A4690C"/>
    <w:rsid w:val="00A46CA0"/>
    <w:rsid w:val="00A46F3A"/>
    <w:rsid w:val="00A47095"/>
    <w:rsid w:val="00A474D6"/>
    <w:rsid w:val="00A47C46"/>
    <w:rsid w:val="00A500AB"/>
    <w:rsid w:val="00A502F4"/>
    <w:rsid w:val="00A503C5"/>
    <w:rsid w:val="00A5045E"/>
    <w:rsid w:val="00A50C8B"/>
    <w:rsid w:val="00A51357"/>
    <w:rsid w:val="00A51612"/>
    <w:rsid w:val="00A5171B"/>
    <w:rsid w:val="00A51815"/>
    <w:rsid w:val="00A519E8"/>
    <w:rsid w:val="00A51B55"/>
    <w:rsid w:val="00A51EDC"/>
    <w:rsid w:val="00A52300"/>
    <w:rsid w:val="00A525A7"/>
    <w:rsid w:val="00A5294F"/>
    <w:rsid w:val="00A52A71"/>
    <w:rsid w:val="00A52B0C"/>
    <w:rsid w:val="00A52CB1"/>
    <w:rsid w:val="00A52CF2"/>
    <w:rsid w:val="00A52E0E"/>
    <w:rsid w:val="00A5324F"/>
    <w:rsid w:val="00A532A5"/>
    <w:rsid w:val="00A534A2"/>
    <w:rsid w:val="00A539D9"/>
    <w:rsid w:val="00A53A0D"/>
    <w:rsid w:val="00A53B8D"/>
    <w:rsid w:val="00A544D4"/>
    <w:rsid w:val="00A54772"/>
    <w:rsid w:val="00A55199"/>
    <w:rsid w:val="00A5537C"/>
    <w:rsid w:val="00A55DE5"/>
    <w:rsid w:val="00A55E72"/>
    <w:rsid w:val="00A56144"/>
    <w:rsid w:val="00A56BD4"/>
    <w:rsid w:val="00A576D0"/>
    <w:rsid w:val="00A57711"/>
    <w:rsid w:val="00A57CA1"/>
    <w:rsid w:val="00A57DA7"/>
    <w:rsid w:val="00A602E6"/>
    <w:rsid w:val="00A60421"/>
    <w:rsid w:val="00A60A13"/>
    <w:rsid w:val="00A60A17"/>
    <w:rsid w:val="00A60A4E"/>
    <w:rsid w:val="00A60B30"/>
    <w:rsid w:val="00A61063"/>
    <w:rsid w:val="00A612EF"/>
    <w:rsid w:val="00A6134A"/>
    <w:rsid w:val="00A6138E"/>
    <w:rsid w:val="00A61A2A"/>
    <w:rsid w:val="00A61AB3"/>
    <w:rsid w:val="00A61E55"/>
    <w:rsid w:val="00A61FB0"/>
    <w:rsid w:val="00A62424"/>
    <w:rsid w:val="00A62668"/>
    <w:rsid w:val="00A62D79"/>
    <w:rsid w:val="00A63664"/>
    <w:rsid w:val="00A636AE"/>
    <w:rsid w:val="00A63927"/>
    <w:rsid w:val="00A63A3F"/>
    <w:rsid w:val="00A64025"/>
    <w:rsid w:val="00A640D6"/>
    <w:rsid w:val="00A64282"/>
    <w:rsid w:val="00A64D5C"/>
    <w:rsid w:val="00A6552B"/>
    <w:rsid w:val="00A6555A"/>
    <w:rsid w:val="00A65640"/>
    <w:rsid w:val="00A65A76"/>
    <w:rsid w:val="00A66612"/>
    <w:rsid w:val="00A66F0C"/>
    <w:rsid w:val="00A6705E"/>
    <w:rsid w:val="00A677CD"/>
    <w:rsid w:val="00A67B6C"/>
    <w:rsid w:val="00A70001"/>
    <w:rsid w:val="00A70ECF"/>
    <w:rsid w:val="00A71216"/>
    <w:rsid w:val="00A7122A"/>
    <w:rsid w:val="00A713FF"/>
    <w:rsid w:val="00A71BAF"/>
    <w:rsid w:val="00A721DD"/>
    <w:rsid w:val="00A72BA5"/>
    <w:rsid w:val="00A7357D"/>
    <w:rsid w:val="00A74413"/>
    <w:rsid w:val="00A74592"/>
    <w:rsid w:val="00A74799"/>
    <w:rsid w:val="00A749CD"/>
    <w:rsid w:val="00A74E4D"/>
    <w:rsid w:val="00A750A6"/>
    <w:rsid w:val="00A755EB"/>
    <w:rsid w:val="00A7604E"/>
    <w:rsid w:val="00A7631D"/>
    <w:rsid w:val="00A76669"/>
    <w:rsid w:val="00A766C7"/>
    <w:rsid w:val="00A76B5B"/>
    <w:rsid w:val="00A77A1D"/>
    <w:rsid w:val="00A8000F"/>
    <w:rsid w:val="00A800ED"/>
    <w:rsid w:val="00A80353"/>
    <w:rsid w:val="00A80517"/>
    <w:rsid w:val="00A805B5"/>
    <w:rsid w:val="00A8071B"/>
    <w:rsid w:val="00A8092E"/>
    <w:rsid w:val="00A80D64"/>
    <w:rsid w:val="00A80ED4"/>
    <w:rsid w:val="00A80F94"/>
    <w:rsid w:val="00A80FDD"/>
    <w:rsid w:val="00A8118E"/>
    <w:rsid w:val="00A812E4"/>
    <w:rsid w:val="00A81350"/>
    <w:rsid w:val="00A81877"/>
    <w:rsid w:val="00A8207F"/>
    <w:rsid w:val="00A82511"/>
    <w:rsid w:val="00A826CB"/>
    <w:rsid w:val="00A828B8"/>
    <w:rsid w:val="00A82A21"/>
    <w:rsid w:val="00A82AAF"/>
    <w:rsid w:val="00A82AE9"/>
    <w:rsid w:val="00A82E41"/>
    <w:rsid w:val="00A82F15"/>
    <w:rsid w:val="00A82F81"/>
    <w:rsid w:val="00A833E5"/>
    <w:rsid w:val="00A83428"/>
    <w:rsid w:val="00A835EC"/>
    <w:rsid w:val="00A8385A"/>
    <w:rsid w:val="00A838FD"/>
    <w:rsid w:val="00A840E3"/>
    <w:rsid w:val="00A84134"/>
    <w:rsid w:val="00A84257"/>
    <w:rsid w:val="00A8451F"/>
    <w:rsid w:val="00A84532"/>
    <w:rsid w:val="00A846CC"/>
    <w:rsid w:val="00A84C76"/>
    <w:rsid w:val="00A84F1D"/>
    <w:rsid w:val="00A84FA1"/>
    <w:rsid w:val="00A85133"/>
    <w:rsid w:val="00A852D6"/>
    <w:rsid w:val="00A85338"/>
    <w:rsid w:val="00A85346"/>
    <w:rsid w:val="00A857CA"/>
    <w:rsid w:val="00A857E1"/>
    <w:rsid w:val="00A85972"/>
    <w:rsid w:val="00A85B17"/>
    <w:rsid w:val="00A85D7F"/>
    <w:rsid w:val="00A85E49"/>
    <w:rsid w:val="00A86232"/>
    <w:rsid w:val="00A8669E"/>
    <w:rsid w:val="00A86AEF"/>
    <w:rsid w:val="00A86CFD"/>
    <w:rsid w:val="00A870B9"/>
    <w:rsid w:val="00A874DE"/>
    <w:rsid w:val="00A87536"/>
    <w:rsid w:val="00A87604"/>
    <w:rsid w:val="00A87A2E"/>
    <w:rsid w:val="00A87B3B"/>
    <w:rsid w:val="00A87F1F"/>
    <w:rsid w:val="00A909E2"/>
    <w:rsid w:val="00A91566"/>
    <w:rsid w:val="00A91B88"/>
    <w:rsid w:val="00A92256"/>
    <w:rsid w:val="00A92545"/>
    <w:rsid w:val="00A92DC2"/>
    <w:rsid w:val="00A93505"/>
    <w:rsid w:val="00A93541"/>
    <w:rsid w:val="00A93893"/>
    <w:rsid w:val="00A93BE4"/>
    <w:rsid w:val="00A93C3D"/>
    <w:rsid w:val="00A93CEC"/>
    <w:rsid w:val="00A93F52"/>
    <w:rsid w:val="00A93F93"/>
    <w:rsid w:val="00A941CD"/>
    <w:rsid w:val="00A9447F"/>
    <w:rsid w:val="00A94685"/>
    <w:rsid w:val="00A946FA"/>
    <w:rsid w:val="00A94BA6"/>
    <w:rsid w:val="00A94E47"/>
    <w:rsid w:val="00A9500B"/>
    <w:rsid w:val="00A9523A"/>
    <w:rsid w:val="00A95480"/>
    <w:rsid w:val="00A95496"/>
    <w:rsid w:val="00A95825"/>
    <w:rsid w:val="00A962D7"/>
    <w:rsid w:val="00A9679D"/>
    <w:rsid w:val="00A96B02"/>
    <w:rsid w:val="00A96B18"/>
    <w:rsid w:val="00A96F05"/>
    <w:rsid w:val="00A9706D"/>
    <w:rsid w:val="00A97306"/>
    <w:rsid w:val="00A974D6"/>
    <w:rsid w:val="00AA00DB"/>
    <w:rsid w:val="00AA0893"/>
    <w:rsid w:val="00AA0918"/>
    <w:rsid w:val="00AA092E"/>
    <w:rsid w:val="00AA0982"/>
    <w:rsid w:val="00AA09B9"/>
    <w:rsid w:val="00AA0D16"/>
    <w:rsid w:val="00AA0D6C"/>
    <w:rsid w:val="00AA1104"/>
    <w:rsid w:val="00AA1606"/>
    <w:rsid w:val="00AA1689"/>
    <w:rsid w:val="00AA1A2E"/>
    <w:rsid w:val="00AA1AAF"/>
    <w:rsid w:val="00AA1FEF"/>
    <w:rsid w:val="00AA23D7"/>
    <w:rsid w:val="00AA24C0"/>
    <w:rsid w:val="00AA272D"/>
    <w:rsid w:val="00AA2918"/>
    <w:rsid w:val="00AA2BFE"/>
    <w:rsid w:val="00AA2D1A"/>
    <w:rsid w:val="00AA3254"/>
    <w:rsid w:val="00AA3411"/>
    <w:rsid w:val="00AA3613"/>
    <w:rsid w:val="00AA3A05"/>
    <w:rsid w:val="00AA3D44"/>
    <w:rsid w:val="00AA3F54"/>
    <w:rsid w:val="00AA42A0"/>
    <w:rsid w:val="00AA42AE"/>
    <w:rsid w:val="00AA44D7"/>
    <w:rsid w:val="00AA5522"/>
    <w:rsid w:val="00AA5697"/>
    <w:rsid w:val="00AA5A3C"/>
    <w:rsid w:val="00AA5CC9"/>
    <w:rsid w:val="00AA6732"/>
    <w:rsid w:val="00AA6B60"/>
    <w:rsid w:val="00AA6F6A"/>
    <w:rsid w:val="00AA7747"/>
    <w:rsid w:val="00AA7F43"/>
    <w:rsid w:val="00AA7F78"/>
    <w:rsid w:val="00AB1168"/>
    <w:rsid w:val="00AB1D5B"/>
    <w:rsid w:val="00AB2169"/>
    <w:rsid w:val="00AB24F3"/>
    <w:rsid w:val="00AB250E"/>
    <w:rsid w:val="00AB2643"/>
    <w:rsid w:val="00AB2A30"/>
    <w:rsid w:val="00AB2BAA"/>
    <w:rsid w:val="00AB2C39"/>
    <w:rsid w:val="00AB3251"/>
    <w:rsid w:val="00AB4109"/>
    <w:rsid w:val="00AB435F"/>
    <w:rsid w:val="00AB45BC"/>
    <w:rsid w:val="00AB4C57"/>
    <w:rsid w:val="00AB4CBB"/>
    <w:rsid w:val="00AB4CDE"/>
    <w:rsid w:val="00AB55F3"/>
    <w:rsid w:val="00AB56E9"/>
    <w:rsid w:val="00AB571B"/>
    <w:rsid w:val="00AB6183"/>
    <w:rsid w:val="00AB6859"/>
    <w:rsid w:val="00AB68DE"/>
    <w:rsid w:val="00AB6C4F"/>
    <w:rsid w:val="00AB6D32"/>
    <w:rsid w:val="00AB73CE"/>
    <w:rsid w:val="00AC032E"/>
    <w:rsid w:val="00AC0455"/>
    <w:rsid w:val="00AC0A04"/>
    <w:rsid w:val="00AC0C2A"/>
    <w:rsid w:val="00AC0D45"/>
    <w:rsid w:val="00AC0F1C"/>
    <w:rsid w:val="00AC169D"/>
    <w:rsid w:val="00AC1AEC"/>
    <w:rsid w:val="00AC1DA7"/>
    <w:rsid w:val="00AC21C1"/>
    <w:rsid w:val="00AC2748"/>
    <w:rsid w:val="00AC2AB2"/>
    <w:rsid w:val="00AC2CF8"/>
    <w:rsid w:val="00AC2D41"/>
    <w:rsid w:val="00AC2E60"/>
    <w:rsid w:val="00AC30A9"/>
    <w:rsid w:val="00AC3324"/>
    <w:rsid w:val="00AC3512"/>
    <w:rsid w:val="00AC392F"/>
    <w:rsid w:val="00AC39B0"/>
    <w:rsid w:val="00AC3CD9"/>
    <w:rsid w:val="00AC3E30"/>
    <w:rsid w:val="00AC4817"/>
    <w:rsid w:val="00AC4F49"/>
    <w:rsid w:val="00AC5006"/>
    <w:rsid w:val="00AC5CB2"/>
    <w:rsid w:val="00AC5F01"/>
    <w:rsid w:val="00AC65E5"/>
    <w:rsid w:val="00AC67D5"/>
    <w:rsid w:val="00AC67E8"/>
    <w:rsid w:val="00AC6A49"/>
    <w:rsid w:val="00AC6D93"/>
    <w:rsid w:val="00AC6DCD"/>
    <w:rsid w:val="00AC6F77"/>
    <w:rsid w:val="00AC70EB"/>
    <w:rsid w:val="00AC7126"/>
    <w:rsid w:val="00AC7564"/>
    <w:rsid w:val="00AC7891"/>
    <w:rsid w:val="00AC7AAB"/>
    <w:rsid w:val="00AC7D85"/>
    <w:rsid w:val="00AC7DA3"/>
    <w:rsid w:val="00AC7EBE"/>
    <w:rsid w:val="00AC7EF5"/>
    <w:rsid w:val="00AC7FD9"/>
    <w:rsid w:val="00AD04BB"/>
    <w:rsid w:val="00AD04EE"/>
    <w:rsid w:val="00AD0552"/>
    <w:rsid w:val="00AD07BF"/>
    <w:rsid w:val="00AD0CB9"/>
    <w:rsid w:val="00AD0EDD"/>
    <w:rsid w:val="00AD1B6A"/>
    <w:rsid w:val="00AD2567"/>
    <w:rsid w:val="00AD25A0"/>
    <w:rsid w:val="00AD2952"/>
    <w:rsid w:val="00AD2A55"/>
    <w:rsid w:val="00AD2C3A"/>
    <w:rsid w:val="00AD2C8A"/>
    <w:rsid w:val="00AD3613"/>
    <w:rsid w:val="00AD3819"/>
    <w:rsid w:val="00AD3A10"/>
    <w:rsid w:val="00AD48D5"/>
    <w:rsid w:val="00AD5016"/>
    <w:rsid w:val="00AD568F"/>
    <w:rsid w:val="00AD57E8"/>
    <w:rsid w:val="00AD64E5"/>
    <w:rsid w:val="00AD6653"/>
    <w:rsid w:val="00AD66C6"/>
    <w:rsid w:val="00AD70AE"/>
    <w:rsid w:val="00AD7845"/>
    <w:rsid w:val="00AD78E7"/>
    <w:rsid w:val="00AD7C5A"/>
    <w:rsid w:val="00AD7D84"/>
    <w:rsid w:val="00AE078B"/>
    <w:rsid w:val="00AE0DC1"/>
    <w:rsid w:val="00AE0E5A"/>
    <w:rsid w:val="00AE0ECD"/>
    <w:rsid w:val="00AE0F39"/>
    <w:rsid w:val="00AE125C"/>
    <w:rsid w:val="00AE1478"/>
    <w:rsid w:val="00AE15D3"/>
    <w:rsid w:val="00AE165B"/>
    <w:rsid w:val="00AE1E29"/>
    <w:rsid w:val="00AE1EB2"/>
    <w:rsid w:val="00AE2A26"/>
    <w:rsid w:val="00AE3592"/>
    <w:rsid w:val="00AE37FF"/>
    <w:rsid w:val="00AE3B22"/>
    <w:rsid w:val="00AE3DFE"/>
    <w:rsid w:val="00AE405D"/>
    <w:rsid w:val="00AE40EC"/>
    <w:rsid w:val="00AE42FD"/>
    <w:rsid w:val="00AE47EC"/>
    <w:rsid w:val="00AE48A2"/>
    <w:rsid w:val="00AE4AAE"/>
    <w:rsid w:val="00AE4B75"/>
    <w:rsid w:val="00AE52B9"/>
    <w:rsid w:val="00AE61AC"/>
    <w:rsid w:val="00AE752F"/>
    <w:rsid w:val="00AE78A5"/>
    <w:rsid w:val="00AE7CFE"/>
    <w:rsid w:val="00AE7E29"/>
    <w:rsid w:val="00AE7E52"/>
    <w:rsid w:val="00AE7EA4"/>
    <w:rsid w:val="00AF0744"/>
    <w:rsid w:val="00AF1E9D"/>
    <w:rsid w:val="00AF1F08"/>
    <w:rsid w:val="00AF21F4"/>
    <w:rsid w:val="00AF24AC"/>
    <w:rsid w:val="00AF2949"/>
    <w:rsid w:val="00AF29C9"/>
    <w:rsid w:val="00AF2C60"/>
    <w:rsid w:val="00AF2FDF"/>
    <w:rsid w:val="00AF31C3"/>
    <w:rsid w:val="00AF3254"/>
    <w:rsid w:val="00AF3586"/>
    <w:rsid w:val="00AF37FD"/>
    <w:rsid w:val="00AF380A"/>
    <w:rsid w:val="00AF3933"/>
    <w:rsid w:val="00AF3FDD"/>
    <w:rsid w:val="00AF41D7"/>
    <w:rsid w:val="00AF4A38"/>
    <w:rsid w:val="00AF4B0B"/>
    <w:rsid w:val="00AF4D90"/>
    <w:rsid w:val="00AF4EBF"/>
    <w:rsid w:val="00AF5230"/>
    <w:rsid w:val="00AF568C"/>
    <w:rsid w:val="00AF598B"/>
    <w:rsid w:val="00AF59F7"/>
    <w:rsid w:val="00AF5F19"/>
    <w:rsid w:val="00AF6221"/>
    <w:rsid w:val="00AF6247"/>
    <w:rsid w:val="00AF6BF1"/>
    <w:rsid w:val="00AF6D96"/>
    <w:rsid w:val="00AF73B4"/>
    <w:rsid w:val="00AF7562"/>
    <w:rsid w:val="00AF7732"/>
    <w:rsid w:val="00B00422"/>
    <w:rsid w:val="00B00529"/>
    <w:rsid w:val="00B00973"/>
    <w:rsid w:val="00B00A12"/>
    <w:rsid w:val="00B00A23"/>
    <w:rsid w:val="00B00BAB"/>
    <w:rsid w:val="00B00FD7"/>
    <w:rsid w:val="00B01005"/>
    <w:rsid w:val="00B01082"/>
    <w:rsid w:val="00B011E2"/>
    <w:rsid w:val="00B0121A"/>
    <w:rsid w:val="00B01290"/>
    <w:rsid w:val="00B01CA7"/>
    <w:rsid w:val="00B0228B"/>
    <w:rsid w:val="00B02AC7"/>
    <w:rsid w:val="00B02B16"/>
    <w:rsid w:val="00B02BB3"/>
    <w:rsid w:val="00B02E8D"/>
    <w:rsid w:val="00B03533"/>
    <w:rsid w:val="00B03772"/>
    <w:rsid w:val="00B037FE"/>
    <w:rsid w:val="00B038A7"/>
    <w:rsid w:val="00B03BF5"/>
    <w:rsid w:val="00B03D9B"/>
    <w:rsid w:val="00B03EEC"/>
    <w:rsid w:val="00B03EF9"/>
    <w:rsid w:val="00B04A0F"/>
    <w:rsid w:val="00B04BF7"/>
    <w:rsid w:val="00B04C36"/>
    <w:rsid w:val="00B04C98"/>
    <w:rsid w:val="00B04D61"/>
    <w:rsid w:val="00B05452"/>
    <w:rsid w:val="00B0563C"/>
    <w:rsid w:val="00B05962"/>
    <w:rsid w:val="00B05AF3"/>
    <w:rsid w:val="00B061EC"/>
    <w:rsid w:val="00B062C0"/>
    <w:rsid w:val="00B063DB"/>
    <w:rsid w:val="00B066A1"/>
    <w:rsid w:val="00B06B71"/>
    <w:rsid w:val="00B06B82"/>
    <w:rsid w:val="00B06BF8"/>
    <w:rsid w:val="00B06DC0"/>
    <w:rsid w:val="00B07005"/>
    <w:rsid w:val="00B0704D"/>
    <w:rsid w:val="00B071BD"/>
    <w:rsid w:val="00B0736A"/>
    <w:rsid w:val="00B075B7"/>
    <w:rsid w:val="00B07984"/>
    <w:rsid w:val="00B07A61"/>
    <w:rsid w:val="00B07FAE"/>
    <w:rsid w:val="00B10925"/>
    <w:rsid w:val="00B10948"/>
    <w:rsid w:val="00B10BC0"/>
    <w:rsid w:val="00B110EA"/>
    <w:rsid w:val="00B113C9"/>
    <w:rsid w:val="00B11806"/>
    <w:rsid w:val="00B11E62"/>
    <w:rsid w:val="00B126E2"/>
    <w:rsid w:val="00B12DA4"/>
    <w:rsid w:val="00B12E3F"/>
    <w:rsid w:val="00B12E93"/>
    <w:rsid w:val="00B13160"/>
    <w:rsid w:val="00B13165"/>
    <w:rsid w:val="00B134FE"/>
    <w:rsid w:val="00B13503"/>
    <w:rsid w:val="00B13A19"/>
    <w:rsid w:val="00B1405A"/>
    <w:rsid w:val="00B14865"/>
    <w:rsid w:val="00B14A60"/>
    <w:rsid w:val="00B14AD3"/>
    <w:rsid w:val="00B14EE6"/>
    <w:rsid w:val="00B151C9"/>
    <w:rsid w:val="00B15202"/>
    <w:rsid w:val="00B15256"/>
    <w:rsid w:val="00B155B4"/>
    <w:rsid w:val="00B15D3B"/>
    <w:rsid w:val="00B15F8B"/>
    <w:rsid w:val="00B169C4"/>
    <w:rsid w:val="00B16E05"/>
    <w:rsid w:val="00B16EB4"/>
    <w:rsid w:val="00B20005"/>
    <w:rsid w:val="00B20154"/>
    <w:rsid w:val="00B20369"/>
    <w:rsid w:val="00B207B8"/>
    <w:rsid w:val="00B207D4"/>
    <w:rsid w:val="00B2134F"/>
    <w:rsid w:val="00B2145F"/>
    <w:rsid w:val="00B214D8"/>
    <w:rsid w:val="00B21E94"/>
    <w:rsid w:val="00B228F3"/>
    <w:rsid w:val="00B23619"/>
    <w:rsid w:val="00B23FB8"/>
    <w:rsid w:val="00B24002"/>
    <w:rsid w:val="00B241FD"/>
    <w:rsid w:val="00B24391"/>
    <w:rsid w:val="00B24CCE"/>
    <w:rsid w:val="00B24F48"/>
    <w:rsid w:val="00B25126"/>
    <w:rsid w:val="00B25624"/>
    <w:rsid w:val="00B26233"/>
    <w:rsid w:val="00B2632E"/>
    <w:rsid w:val="00B26509"/>
    <w:rsid w:val="00B26F27"/>
    <w:rsid w:val="00B27343"/>
    <w:rsid w:val="00B27655"/>
    <w:rsid w:val="00B300BD"/>
    <w:rsid w:val="00B303E9"/>
    <w:rsid w:val="00B307B2"/>
    <w:rsid w:val="00B30827"/>
    <w:rsid w:val="00B30A8A"/>
    <w:rsid w:val="00B30CA6"/>
    <w:rsid w:val="00B30D55"/>
    <w:rsid w:val="00B30F80"/>
    <w:rsid w:val="00B3120E"/>
    <w:rsid w:val="00B31900"/>
    <w:rsid w:val="00B31D5E"/>
    <w:rsid w:val="00B31D74"/>
    <w:rsid w:val="00B32483"/>
    <w:rsid w:val="00B32528"/>
    <w:rsid w:val="00B3260D"/>
    <w:rsid w:val="00B32C4F"/>
    <w:rsid w:val="00B32C9A"/>
    <w:rsid w:val="00B32FD3"/>
    <w:rsid w:val="00B3343A"/>
    <w:rsid w:val="00B33B15"/>
    <w:rsid w:val="00B34204"/>
    <w:rsid w:val="00B34CA0"/>
    <w:rsid w:val="00B34CAB"/>
    <w:rsid w:val="00B34CEB"/>
    <w:rsid w:val="00B34FED"/>
    <w:rsid w:val="00B35063"/>
    <w:rsid w:val="00B350BD"/>
    <w:rsid w:val="00B35530"/>
    <w:rsid w:val="00B35EB4"/>
    <w:rsid w:val="00B35FBB"/>
    <w:rsid w:val="00B367E2"/>
    <w:rsid w:val="00B36853"/>
    <w:rsid w:val="00B36A02"/>
    <w:rsid w:val="00B36D0F"/>
    <w:rsid w:val="00B37152"/>
    <w:rsid w:val="00B37261"/>
    <w:rsid w:val="00B37423"/>
    <w:rsid w:val="00B37658"/>
    <w:rsid w:val="00B37780"/>
    <w:rsid w:val="00B37873"/>
    <w:rsid w:val="00B37EDD"/>
    <w:rsid w:val="00B40032"/>
    <w:rsid w:val="00B400E0"/>
    <w:rsid w:val="00B4059A"/>
    <w:rsid w:val="00B40765"/>
    <w:rsid w:val="00B40956"/>
    <w:rsid w:val="00B40B44"/>
    <w:rsid w:val="00B40D3A"/>
    <w:rsid w:val="00B41132"/>
    <w:rsid w:val="00B412FB"/>
    <w:rsid w:val="00B420AE"/>
    <w:rsid w:val="00B42C76"/>
    <w:rsid w:val="00B42CFF"/>
    <w:rsid w:val="00B42DC3"/>
    <w:rsid w:val="00B43583"/>
    <w:rsid w:val="00B4358B"/>
    <w:rsid w:val="00B43B5B"/>
    <w:rsid w:val="00B44297"/>
    <w:rsid w:val="00B4443C"/>
    <w:rsid w:val="00B446E4"/>
    <w:rsid w:val="00B447AD"/>
    <w:rsid w:val="00B44DF4"/>
    <w:rsid w:val="00B4533A"/>
    <w:rsid w:val="00B45D62"/>
    <w:rsid w:val="00B45F2F"/>
    <w:rsid w:val="00B45F60"/>
    <w:rsid w:val="00B46067"/>
    <w:rsid w:val="00B46358"/>
    <w:rsid w:val="00B46376"/>
    <w:rsid w:val="00B467F6"/>
    <w:rsid w:val="00B46C7C"/>
    <w:rsid w:val="00B46F97"/>
    <w:rsid w:val="00B471D3"/>
    <w:rsid w:val="00B4754F"/>
    <w:rsid w:val="00B475A9"/>
    <w:rsid w:val="00B478F1"/>
    <w:rsid w:val="00B47964"/>
    <w:rsid w:val="00B47E15"/>
    <w:rsid w:val="00B47EC7"/>
    <w:rsid w:val="00B47ECD"/>
    <w:rsid w:val="00B5010F"/>
    <w:rsid w:val="00B50754"/>
    <w:rsid w:val="00B509CB"/>
    <w:rsid w:val="00B50B2E"/>
    <w:rsid w:val="00B50C74"/>
    <w:rsid w:val="00B5199B"/>
    <w:rsid w:val="00B51B62"/>
    <w:rsid w:val="00B51CCD"/>
    <w:rsid w:val="00B525BF"/>
    <w:rsid w:val="00B52833"/>
    <w:rsid w:val="00B52947"/>
    <w:rsid w:val="00B529CA"/>
    <w:rsid w:val="00B536B3"/>
    <w:rsid w:val="00B53828"/>
    <w:rsid w:val="00B540DF"/>
    <w:rsid w:val="00B5412F"/>
    <w:rsid w:val="00B54468"/>
    <w:rsid w:val="00B54539"/>
    <w:rsid w:val="00B54DFD"/>
    <w:rsid w:val="00B55190"/>
    <w:rsid w:val="00B55732"/>
    <w:rsid w:val="00B55A9A"/>
    <w:rsid w:val="00B56355"/>
    <w:rsid w:val="00B56A9A"/>
    <w:rsid w:val="00B56C30"/>
    <w:rsid w:val="00B56C3A"/>
    <w:rsid w:val="00B56CCA"/>
    <w:rsid w:val="00B56EFA"/>
    <w:rsid w:val="00B56F65"/>
    <w:rsid w:val="00B571F2"/>
    <w:rsid w:val="00B57379"/>
    <w:rsid w:val="00B576B1"/>
    <w:rsid w:val="00B57C57"/>
    <w:rsid w:val="00B57F33"/>
    <w:rsid w:val="00B60356"/>
    <w:rsid w:val="00B608B6"/>
    <w:rsid w:val="00B60C3E"/>
    <w:rsid w:val="00B61181"/>
    <w:rsid w:val="00B612EF"/>
    <w:rsid w:val="00B61599"/>
    <w:rsid w:val="00B62631"/>
    <w:rsid w:val="00B62755"/>
    <w:rsid w:val="00B62934"/>
    <w:rsid w:val="00B62C2E"/>
    <w:rsid w:val="00B62D83"/>
    <w:rsid w:val="00B62EB5"/>
    <w:rsid w:val="00B630C4"/>
    <w:rsid w:val="00B63180"/>
    <w:rsid w:val="00B6338D"/>
    <w:rsid w:val="00B63411"/>
    <w:rsid w:val="00B637B8"/>
    <w:rsid w:val="00B63E0F"/>
    <w:rsid w:val="00B642A1"/>
    <w:rsid w:val="00B64683"/>
    <w:rsid w:val="00B64753"/>
    <w:rsid w:val="00B647F5"/>
    <w:rsid w:val="00B648B8"/>
    <w:rsid w:val="00B64969"/>
    <w:rsid w:val="00B64B7F"/>
    <w:rsid w:val="00B64BAF"/>
    <w:rsid w:val="00B64F45"/>
    <w:rsid w:val="00B650F6"/>
    <w:rsid w:val="00B651E1"/>
    <w:rsid w:val="00B6525B"/>
    <w:rsid w:val="00B656B4"/>
    <w:rsid w:val="00B65841"/>
    <w:rsid w:val="00B65A34"/>
    <w:rsid w:val="00B65DB1"/>
    <w:rsid w:val="00B65F8E"/>
    <w:rsid w:val="00B664BE"/>
    <w:rsid w:val="00B6669D"/>
    <w:rsid w:val="00B666C0"/>
    <w:rsid w:val="00B66A7B"/>
    <w:rsid w:val="00B66C69"/>
    <w:rsid w:val="00B66DD1"/>
    <w:rsid w:val="00B67345"/>
    <w:rsid w:val="00B67516"/>
    <w:rsid w:val="00B6783B"/>
    <w:rsid w:val="00B67934"/>
    <w:rsid w:val="00B67A7C"/>
    <w:rsid w:val="00B67B5B"/>
    <w:rsid w:val="00B67BA3"/>
    <w:rsid w:val="00B70DDA"/>
    <w:rsid w:val="00B7140C"/>
    <w:rsid w:val="00B71CE7"/>
    <w:rsid w:val="00B72474"/>
    <w:rsid w:val="00B72496"/>
    <w:rsid w:val="00B72840"/>
    <w:rsid w:val="00B72CC4"/>
    <w:rsid w:val="00B72CD7"/>
    <w:rsid w:val="00B73376"/>
    <w:rsid w:val="00B73C3D"/>
    <w:rsid w:val="00B740E6"/>
    <w:rsid w:val="00B74159"/>
    <w:rsid w:val="00B741CA"/>
    <w:rsid w:val="00B744ED"/>
    <w:rsid w:val="00B745C5"/>
    <w:rsid w:val="00B748A4"/>
    <w:rsid w:val="00B753DC"/>
    <w:rsid w:val="00B75419"/>
    <w:rsid w:val="00B7549C"/>
    <w:rsid w:val="00B75591"/>
    <w:rsid w:val="00B75B89"/>
    <w:rsid w:val="00B75C15"/>
    <w:rsid w:val="00B76132"/>
    <w:rsid w:val="00B764FB"/>
    <w:rsid w:val="00B76A73"/>
    <w:rsid w:val="00B76B38"/>
    <w:rsid w:val="00B76C36"/>
    <w:rsid w:val="00B77433"/>
    <w:rsid w:val="00B776E8"/>
    <w:rsid w:val="00B77962"/>
    <w:rsid w:val="00B77970"/>
    <w:rsid w:val="00B80206"/>
    <w:rsid w:val="00B803E9"/>
    <w:rsid w:val="00B80453"/>
    <w:rsid w:val="00B8078A"/>
    <w:rsid w:val="00B80CBC"/>
    <w:rsid w:val="00B80FFE"/>
    <w:rsid w:val="00B814B8"/>
    <w:rsid w:val="00B81D07"/>
    <w:rsid w:val="00B825D1"/>
    <w:rsid w:val="00B82D52"/>
    <w:rsid w:val="00B82F26"/>
    <w:rsid w:val="00B82FD2"/>
    <w:rsid w:val="00B83117"/>
    <w:rsid w:val="00B83155"/>
    <w:rsid w:val="00B83248"/>
    <w:rsid w:val="00B83E95"/>
    <w:rsid w:val="00B84750"/>
    <w:rsid w:val="00B84864"/>
    <w:rsid w:val="00B84973"/>
    <w:rsid w:val="00B84AF3"/>
    <w:rsid w:val="00B85638"/>
    <w:rsid w:val="00B860FB"/>
    <w:rsid w:val="00B863A6"/>
    <w:rsid w:val="00B86853"/>
    <w:rsid w:val="00B86C20"/>
    <w:rsid w:val="00B86C53"/>
    <w:rsid w:val="00B86DC0"/>
    <w:rsid w:val="00B86FD4"/>
    <w:rsid w:val="00B87264"/>
    <w:rsid w:val="00B874FA"/>
    <w:rsid w:val="00B87714"/>
    <w:rsid w:val="00B90318"/>
    <w:rsid w:val="00B908F6"/>
    <w:rsid w:val="00B90AC7"/>
    <w:rsid w:val="00B90CD0"/>
    <w:rsid w:val="00B9121D"/>
    <w:rsid w:val="00B91269"/>
    <w:rsid w:val="00B912FA"/>
    <w:rsid w:val="00B9140E"/>
    <w:rsid w:val="00B9142B"/>
    <w:rsid w:val="00B91453"/>
    <w:rsid w:val="00B9163F"/>
    <w:rsid w:val="00B91B41"/>
    <w:rsid w:val="00B91B77"/>
    <w:rsid w:val="00B91BEA"/>
    <w:rsid w:val="00B91CFE"/>
    <w:rsid w:val="00B91D0A"/>
    <w:rsid w:val="00B92235"/>
    <w:rsid w:val="00B924A0"/>
    <w:rsid w:val="00B9263F"/>
    <w:rsid w:val="00B92BF6"/>
    <w:rsid w:val="00B9300A"/>
    <w:rsid w:val="00B930DF"/>
    <w:rsid w:val="00B93348"/>
    <w:rsid w:val="00B93827"/>
    <w:rsid w:val="00B938A6"/>
    <w:rsid w:val="00B9397A"/>
    <w:rsid w:val="00B93A4C"/>
    <w:rsid w:val="00B93B38"/>
    <w:rsid w:val="00B94032"/>
    <w:rsid w:val="00B94951"/>
    <w:rsid w:val="00B94959"/>
    <w:rsid w:val="00B94AEE"/>
    <w:rsid w:val="00B958F1"/>
    <w:rsid w:val="00B95A42"/>
    <w:rsid w:val="00B95DF1"/>
    <w:rsid w:val="00B9613F"/>
    <w:rsid w:val="00B9614F"/>
    <w:rsid w:val="00B9644D"/>
    <w:rsid w:val="00B96C73"/>
    <w:rsid w:val="00B96E36"/>
    <w:rsid w:val="00B96EC5"/>
    <w:rsid w:val="00B971A7"/>
    <w:rsid w:val="00B973EB"/>
    <w:rsid w:val="00B97418"/>
    <w:rsid w:val="00B977E4"/>
    <w:rsid w:val="00B97AB1"/>
    <w:rsid w:val="00B97D45"/>
    <w:rsid w:val="00B97E94"/>
    <w:rsid w:val="00B97F35"/>
    <w:rsid w:val="00BA020B"/>
    <w:rsid w:val="00BA09A8"/>
    <w:rsid w:val="00BA0B95"/>
    <w:rsid w:val="00BA0CDF"/>
    <w:rsid w:val="00BA0D29"/>
    <w:rsid w:val="00BA12A5"/>
    <w:rsid w:val="00BA1336"/>
    <w:rsid w:val="00BA14D4"/>
    <w:rsid w:val="00BA1B16"/>
    <w:rsid w:val="00BA1D7A"/>
    <w:rsid w:val="00BA2086"/>
    <w:rsid w:val="00BA2229"/>
    <w:rsid w:val="00BA23B5"/>
    <w:rsid w:val="00BA2595"/>
    <w:rsid w:val="00BA265D"/>
    <w:rsid w:val="00BA2880"/>
    <w:rsid w:val="00BA2A3E"/>
    <w:rsid w:val="00BA2A8F"/>
    <w:rsid w:val="00BA2F35"/>
    <w:rsid w:val="00BA3E0B"/>
    <w:rsid w:val="00BA4717"/>
    <w:rsid w:val="00BA4E02"/>
    <w:rsid w:val="00BA504C"/>
    <w:rsid w:val="00BA511E"/>
    <w:rsid w:val="00BA5140"/>
    <w:rsid w:val="00BA5229"/>
    <w:rsid w:val="00BA5566"/>
    <w:rsid w:val="00BA58E9"/>
    <w:rsid w:val="00BA5931"/>
    <w:rsid w:val="00BA5F82"/>
    <w:rsid w:val="00BA61EF"/>
    <w:rsid w:val="00BA6596"/>
    <w:rsid w:val="00BA6C47"/>
    <w:rsid w:val="00BA6E90"/>
    <w:rsid w:val="00BA7098"/>
    <w:rsid w:val="00BA7441"/>
    <w:rsid w:val="00BA75E4"/>
    <w:rsid w:val="00BA765E"/>
    <w:rsid w:val="00BB0273"/>
    <w:rsid w:val="00BB040C"/>
    <w:rsid w:val="00BB0E88"/>
    <w:rsid w:val="00BB0F01"/>
    <w:rsid w:val="00BB0FD4"/>
    <w:rsid w:val="00BB1001"/>
    <w:rsid w:val="00BB1113"/>
    <w:rsid w:val="00BB1703"/>
    <w:rsid w:val="00BB180F"/>
    <w:rsid w:val="00BB20B9"/>
    <w:rsid w:val="00BB2583"/>
    <w:rsid w:val="00BB26B9"/>
    <w:rsid w:val="00BB2735"/>
    <w:rsid w:val="00BB2D85"/>
    <w:rsid w:val="00BB2EBE"/>
    <w:rsid w:val="00BB3AAA"/>
    <w:rsid w:val="00BB3E7E"/>
    <w:rsid w:val="00BB41BB"/>
    <w:rsid w:val="00BB42B5"/>
    <w:rsid w:val="00BB4326"/>
    <w:rsid w:val="00BB438D"/>
    <w:rsid w:val="00BB4453"/>
    <w:rsid w:val="00BB4461"/>
    <w:rsid w:val="00BB4710"/>
    <w:rsid w:val="00BB4775"/>
    <w:rsid w:val="00BB47B1"/>
    <w:rsid w:val="00BB497E"/>
    <w:rsid w:val="00BB51C0"/>
    <w:rsid w:val="00BB5203"/>
    <w:rsid w:val="00BB5474"/>
    <w:rsid w:val="00BB5624"/>
    <w:rsid w:val="00BB5694"/>
    <w:rsid w:val="00BB5944"/>
    <w:rsid w:val="00BB5A6B"/>
    <w:rsid w:val="00BB5B56"/>
    <w:rsid w:val="00BB5E8A"/>
    <w:rsid w:val="00BB6039"/>
    <w:rsid w:val="00BB65DD"/>
    <w:rsid w:val="00BB6FD7"/>
    <w:rsid w:val="00BB75E3"/>
    <w:rsid w:val="00BB764A"/>
    <w:rsid w:val="00BB77EF"/>
    <w:rsid w:val="00BB7877"/>
    <w:rsid w:val="00BB79EA"/>
    <w:rsid w:val="00BB7BC3"/>
    <w:rsid w:val="00BC07BD"/>
    <w:rsid w:val="00BC0CCD"/>
    <w:rsid w:val="00BC0E4F"/>
    <w:rsid w:val="00BC0FBE"/>
    <w:rsid w:val="00BC1F83"/>
    <w:rsid w:val="00BC225A"/>
    <w:rsid w:val="00BC235E"/>
    <w:rsid w:val="00BC2639"/>
    <w:rsid w:val="00BC2826"/>
    <w:rsid w:val="00BC2987"/>
    <w:rsid w:val="00BC2B72"/>
    <w:rsid w:val="00BC2CB0"/>
    <w:rsid w:val="00BC2FBC"/>
    <w:rsid w:val="00BC30F0"/>
    <w:rsid w:val="00BC38B5"/>
    <w:rsid w:val="00BC3C2E"/>
    <w:rsid w:val="00BC3E29"/>
    <w:rsid w:val="00BC3E96"/>
    <w:rsid w:val="00BC44C9"/>
    <w:rsid w:val="00BC457F"/>
    <w:rsid w:val="00BC497D"/>
    <w:rsid w:val="00BC4C6A"/>
    <w:rsid w:val="00BC4C87"/>
    <w:rsid w:val="00BC512C"/>
    <w:rsid w:val="00BC52EC"/>
    <w:rsid w:val="00BC5783"/>
    <w:rsid w:val="00BC5A53"/>
    <w:rsid w:val="00BC5AB6"/>
    <w:rsid w:val="00BC60C6"/>
    <w:rsid w:val="00BC6777"/>
    <w:rsid w:val="00BC6B26"/>
    <w:rsid w:val="00BC6F94"/>
    <w:rsid w:val="00BC70B1"/>
    <w:rsid w:val="00BC7856"/>
    <w:rsid w:val="00BC7B40"/>
    <w:rsid w:val="00BC7C6F"/>
    <w:rsid w:val="00BD00B2"/>
    <w:rsid w:val="00BD0380"/>
    <w:rsid w:val="00BD0481"/>
    <w:rsid w:val="00BD062E"/>
    <w:rsid w:val="00BD09F6"/>
    <w:rsid w:val="00BD0AD1"/>
    <w:rsid w:val="00BD0D9F"/>
    <w:rsid w:val="00BD0E0B"/>
    <w:rsid w:val="00BD1062"/>
    <w:rsid w:val="00BD1164"/>
    <w:rsid w:val="00BD12E6"/>
    <w:rsid w:val="00BD13E2"/>
    <w:rsid w:val="00BD1F91"/>
    <w:rsid w:val="00BD20B5"/>
    <w:rsid w:val="00BD25E1"/>
    <w:rsid w:val="00BD28C1"/>
    <w:rsid w:val="00BD2C04"/>
    <w:rsid w:val="00BD2C6E"/>
    <w:rsid w:val="00BD2DC0"/>
    <w:rsid w:val="00BD2E79"/>
    <w:rsid w:val="00BD329C"/>
    <w:rsid w:val="00BD3559"/>
    <w:rsid w:val="00BD362A"/>
    <w:rsid w:val="00BD3E09"/>
    <w:rsid w:val="00BD3E41"/>
    <w:rsid w:val="00BD4209"/>
    <w:rsid w:val="00BD4268"/>
    <w:rsid w:val="00BD445B"/>
    <w:rsid w:val="00BD4B74"/>
    <w:rsid w:val="00BD4E0F"/>
    <w:rsid w:val="00BD50C8"/>
    <w:rsid w:val="00BD5120"/>
    <w:rsid w:val="00BD51F7"/>
    <w:rsid w:val="00BD52C9"/>
    <w:rsid w:val="00BD53AD"/>
    <w:rsid w:val="00BD56DF"/>
    <w:rsid w:val="00BD5B2F"/>
    <w:rsid w:val="00BD5EA2"/>
    <w:rsid w:val="00BD6268"/>
    <w:rsid w:val="00BD68B8"/>
    <w:rsid w:val="00BD6C49"/>
    <w:rsid w:val="00BD6D30"/>
    <w:rsid w:val="00BD72F6"/>
    <w:rsid w:val="00BD769F"/>
    <w:rsid w:val="00BD7D7D"/>
    <w:rsid w:val="00BD7D9C"/>
    <w:rsid w:val="00BE006D"/>
    <w:rsid w:val="00BE0275"/>
    <w:rsid w:val="00BE0638"/>
    <w:rsid w:val="00BE0BD6"/>
    <w:rsid w:val="00BE0CCC"/>
    <w:rsid w:val="00BE1041"/>
    <w:rsid w:val="00BE109F"/>
    <w:rsid w:val="00BE128F"/>
    <w:rsid w:val="00BE1D17"/>
    <w:rsid w:val="00BE21B0"/>
    <w:rsid w:val="00BE21E5"/>
    <w:rsid w:val="00BE2272"/>
    <w:rsid w:val="00BE2861"/>
    <w:rsid w:val="00BE29B7"/>
    <w:rsid w:val="00BE2C5F"/>
    <w:rsid w:val="00BE2D37"/>
    <w:rsid w:val="00BE3019"/>
    <w:rsid w:val="00BE36A2"/>
    <w:rsid w:val="00BE3A2A"/>
    <w:rsid w:val="00BE3B3F"/>
    <w:rsid w:val="00BE3CF9"/>
    <w:rsid w:val="00BE3F0C"/>
    <w:rsid w:val="00BE4978"/>
    <w:rsid w:val="00BE4A35"/>
    <w:rsid w:val="00BE5337"/>
    <w:rsid w:val="00BE5C94"/>
    <w:rsid w:val="00BE5D6C"/>
    <w:rsid w:val="00BE5DA9"/>
    <w:rsid w:val="00BE5DDC"/>
    <w:rsid w:val="00BE5DDE"/>
    <w:rsid w:val="00BE601E"/>
    <w:rsid w:val="00BE6034"/>
    <w:rsid w:val="00BE656B"/>
    <w:rsid w:val="00BE677D"/>
    <w:rsid w:val="00BE6A53"/>
    <w:rsid w:val="00BE6B46"/>
    <w:rsid w:val="00BE6ECE"/>
    <w:rsid w:val="00BE7096"/>
    <w:rsid w:val="00BE72C7"/>
    <w:rsid w:val="00BE7576"/>
    <w:rsid w:val="00BE758E"/>
    <w:rsid w:val="00BF0073"/>
    <w:rsid w:val="00BF00C0"/>
    <w:rsid w:val="00BF0236"/>
    <w:rsid w:val="00BF08FA"/>
    <w:rsid w:val="00BF0CF5"/>
    <w:rsid w:val="00BF0FEF"/>
    <w:rsid w:val="00BF149A"/>
    <w:rsid w:val="00BF1C46"/>
    <w:rsid w:val="00BF1CBB"/>
    <w:rsid w:val="00BF20D0"/>
    <w:rsid w:val="00BF2BFE"/>
    <w:rsid w:val="00BF2DE0"/>
    <w:rsid w:val="00BF3355"/>
    <w:rsid w:val="00BF3391"/>
    <w:rsid w:val="00BF3C14"/>
    <w:rsid w:val="00BF4411"/>
    <w:rsid w:val="00BF44B0"/>
    <w:rsid w:val="00BF4CF0"/>
    <w:rsid w:val="00BF525C"/>
    <w:rsid w:val="00BF56CF"/>
    <w:rsid w:val="00BF57BA"/>
    <w:rsid w:val="00BF5906"/>
    <w:rsid w:val="00BF5B38"/>
    <w:rsid w:val="00BF61D5"/>
    <w:rsid w:val="00BF6337"/>
    <w:rsid w:val="00BF6CDA"/>
    <w:rsid w:val="00BF6E23"/>
    <w:rsid w:val="00BF709C"/>
    <w:rsid w:val="00BF7601"/>
    <w:rsid w:val="00BF76B5"/>
    <w:rsid w:val="00BF7BCA"/>
    <w:rsid w:val="00BF7BF6"/>
    <w:rsid w:val="00BF7C93"/>
    <w:rsid w:val="00C00AA7"/>
    <w:rsid w:val="00C00AEA"/>
    <w:rsid w:val="00C013C4"/>
    <w:rsid w:val="00C01A10"/>
    <w:rsid w:val="00C01D76"/>
    <w:rsid w:val="00C01DE3"/>
    <w:rsid w:val="00C02176"/>
    <w:rsid w:val="00C02493"/>
    <w:rsid w:val="00C02731"/>
    <w:rsid w:val="00C02B88"/>
    <w:rsid w:val="00C02E5C"/>
    <w:rsid w:val="00C03383"/>
    <w:rsid w:val="00C03420"/>
    <w:rsid w:val="00C0356E"/>
    <w:rsid w:val="00C035E7"/>
    <w:rsid w:val="00C03A8F"/>
    <w:rsid w:val="00C03C98"/>
    <w:rsid w:val="00C04208"/>
    <w:rsid w:val="00C04C81"/>
    <w:rsid w:val="00C04D03"/>
    <w:rsid w:val="00C04DBF"/>
    <w:rsid w:val="00C04E4D"/>
    <w:rsid w:val="00C04FEF"/>
    <w:rsid w:val="00C05008"/>
    <w:rsid w:val="00C05A4B"/>
    <w:rsid w:val="00C0600E"/>
    <w:rsid w:val="00C060C7"/>
    <w:rsid w:val="00C063E6"/>
    <w:rsid w:val="00C065C1"/>
    <w:rsid w:val="00C07399"/>
    <w:rsid w:val="00C07CD7"/>
    <w:rsid w:val="00C100F8"/>
    <w:rsid w:val="00C10DC2"/>
    <w:rsid w:val="00C10FE0"/>
    <w:rsid w:val="00C11029"/>
    <w:rsid w:val="00C11223"/>
    <w:rsid w:val="00C115A0"/>
    <w:rsid w:val="00C118BB"/>
    <w:rsid w:val="00C11AA1"/>
    <w:rsid w:val="00C1215F"/>
    <w:rsid w:val="00C1218D"/>
    <w:rsid w:val="00C12240"/>
    <w:rsid w:val="00C12696"/>
    <w:rsid w:val="00C12718"/>
    <w:rsid w:val="00C12DAD"/>
    <w:rsid w:val="00C132BE"/>
    <w:rsid w:val="00C1428A"/>
    <w:rsid w:val="00C14327"/>
    <w:rsid w:val="00C1442C"/>
    <w:rsid w:val="00C148BE"/>
    <w:rsid w:val="00C14BA7"/>
    <w:rsid w:val="00C14C43"/>
    <w:rsid w:val="00C14D87"/>
    <w:rsid w:val="00C14DCC"/>
    <w:rsid w:val="00C14E08"/>
    <w:rsid w:val="00C15176"/>
    <w:rsid w:val="00C1532C"/>
    <w:rsid w:val="00C15497"/>
    <w:rsid w:val="00C15840"/>
    <w:rsid w:val="00C15936"/>
    <w:rsid w:val="00C15B30"/>
    <w:rsid w:val="00C15B44"/>
    <w:rsid w:val="00C15C68"/>
    <w:rsid w:val="00C161D0"/>
    <w:rsid w:val="00C16825"/>
    <w:rsid w:val="00C16963"/>
    <w:rsid w:val="00C16B99"/>
    <w:rsid w:val="00C16D98"/>
    <w:rsid w:val="00C17192"/>
    <w:rsid w:val="00C1734F"/>
    <w:rsid w:val="00C17A26"/>
    <w:rsid w:val="00C17C45"/>
    <w:rsid w:val="00C17DA1"/>
    <w:rsid w:val="00C2048D"/>
    <w:rsid w:val="00C20EC9"/>
    <w:rsid w:val="00C21013"/>
    <w:rsid w:val="00C21057"/>
    <w:rsid w:val="00C21194"/>
    <w:rsid w:val="00C2124A"/>
    <w:rsid w:val="00C212F0"/>
    <w:rsid w:val="00C21428"/>
    <w:rsid w:val="00C2189D"/>
    <w:rsid w:val="00C21E45"/>
    <w:rsid w:val="00C21E69"/>
    <w:rsid w:val="00C21F18"/>
    <w:rsid w:val="00C2216B"/>
    <w:rsid w:val="00C225D7"/>
    <w:rsid w:val="00C22A40"/>
    <w:rsid w:val="00C22AD3"/>
    <w:rsid w:val="00C22F1A"/>
    <w:rsid w:val="00C230C6"/>
    <w:rsid w:val="00C233E2"/>
    <w:rsid w:val="00C237B3"/>
    <w:rsid w:val="00C238A3"/>
    <w:rsid w:val="00C23A0F"/>
    <w:rsid w:val="00C23CAF"/>
    <w:rsid w:val="00C24206"/>
    <w:rsid w:val="00C25006"/>
    <w:rsid w:val="00C25150"/>
    <w:rsid w:val="00C2554D"/>
    <w:rsid w:val="00C25740"/>
    <w:rsid w:val="00C25A27"/>
    <w:rsid w:val="00C25CF8"/>
    <w:rsid w:val="00C25EA7"/>
    <w:rsid w:val="00C25F70"/>
    <w:rsid w:val="00C26031"/>
    <w:rsid w:val="00C261E5"/>
    <w:rsid w:val="00C26391"/>
    <w:rsid w:val="00C26930"/>
    <w:rsid w:val="00C26987"/>
    <w:rsid w:val="00C26AED"/>
    <w:rsid w:val="00C271B4"/>
    <w:rsid w:val="00C274E7"/>
    <w:rsid w:val="00C275D5"/>
    <w:rsid w:val="00C27907"/>
    <w:rsid w:val="00C27C4C"/>
    <w:rsid w:val="00C3050B"/>
    <w:rsid w:val="00C30C33"/>
    <w:rsid w:val="00C31408"/>
    <w:rsid w:val="00C3170B"/>
    <w:rsid w:val="00C31831"/>
    <w:rsid w:val="00C31AD7"/>
    <w:rsid w:val="00C31C38"/>
    <w:rsid w:val="00C31E74"/>
    <w:rsid w:val="00C3228F"/>
    <w:rsid w:val="00C32326"/>
    <w:rsid w:val="00C3261E"/>
    <w:rsid w:val="00C3292C"/>
    <w:rsid w:val="00C32F2C"/>
    <w:rsid w:val="00C335F0"/>
    <w:rsid w:val="00C337DA"/>
    <w:rsid w:val="00C33808"/>
    <w:rsid w:val="00C33D42"/>
    <w:rsid w:val="00C33EE3"/>
    <w:rsid w:val="00C34DDB"/>
    <w:rsid w:val="00C350B7"/>
    <w:rsid w:val="00C353F5"/>
    <w:rsid w:val="00C35713"/>
    <w:rsid w:val="00C3591F"/>
    <w:rsid w:val="00C35E75"/>
    <w:rsid w:val="00C36389"/>
    <w:rsid w:val="00C37241"/>
    <w:rsid w:val="00C373AC"/>
    <w:rsid w:val="00C3785A"/>
    <w:rsid w:val="00C40524"/>
    <w:rsid w:val="00C4084C"/>
    <w:rsid w:val="00C40AE1"/>
    <w:rsid w:val="00C4126A"/>
    <w:rsid w:val="00C41354"/>
    <w:rsid w:val="00C4140E"/>
    <w:rsid w:val="00C415A1"/>
    <w:rsid w:val="00C4208F"/>
    <w:rsid w:val="00C4241A"/>
    <w:rsid w:val="00C42CD6"/>
    <w:rsid w:val="00C431D9"/>
    <w:rsid w:val="00C43257"/>
    <w:rsid w:val="00C433A2"/>
    <w:rsid w:val="00C43772"/>
    <w:rsid w:val="00C4386D"/>
    <w:rsid w:val="00C43994"/>
    <w:rsid w:val="00C43D17"/>
    <w:rsid w:val="00C43F27"/>
    <w:rsid w:val="00C4414F"/>
    <w:rsid w:val="00C44201"/>
    <w:rsid w:val="00C44535"/>
    <w:rsid w:val="00C4468E"/>
    <w:rsid w:val="00C44784"/>
    <w:rsid w:val="00C44971"/>
    <w:rsid w:val="00C45011"/>
    <w:rsid w:val="00C4506F"/>
    <w:rsid w:val="00C450DC"/>
    <w:rsid w:val="00C45B6C"/>
    <w:rsid w:val="00C45DF2"/>
    <w:rsid w:val="00C45F53"/>
    <w:rsid w:val="00C4608B"/>
    <w:rsid w:val="00C462AD"/>
    <w:rsid w:val="00C46500"/>
    <w:rsid w:val="00C469D7"/>
    <w:rsid w:val="00C46D91"/>
    <w:rsid w:val="00C46DBE"/>
    <w:rsid w:val="00C47085"/>
    <w:rsid w:val="00C472C6"/>
    <w:rsid w:val="00C479DD"/>
    <w:rsid w:val="00C47EAC"/>
    <w:rsid w:val="00C5043E"/>
    <w:rsid w:val="00C50716"/>
    <w:rsid w:val="00C507B6"/>
    <w:rsid w:val="00C50A6D"/>
    <w:rsid w:val="00C50F3A"/>
    <w:rsid w:val="00C51584"/>
    <w:rsid w:val="00C51D25"/>
    <w:rsid w:val="00C52113"/>
    <w:rsid w:val="00C521B8"/>
    <w:rsid w:val="00C52276"/>
    <w:rsid w:val="00C522DE"/>
    <w:rsid w:val="00C52789"/>
    <w:rsid w:val="00C527B5"/>
    <w:rsid w:val="00C527D8"/>
    <w:rsid w:val="00C5283D"/>
    <w:rsid w:val="00C529CC"/>
    <w:rsid w:val="00C52D65"/>
    <w:rsid w:val="00C531C8"/>
    <w:rsid w:val="00C5338E"/>
    <w:rsid w:val="00C5343C"/>
    <w:rsid w:val="00C5357A"/>
    <w:rsid w:val="00C53B4F"/>
    <w:rsid w:val="00C5412C"/>
    <w:rsid w:val="00C54237"/>
    <w:rsid w:val="00C54646"/>
    <w:rsid w:val="00C54654"/>
    <w:rsid w:val="00C54A36"/>
    <w:rsid w:val="00C54AAC"/>
    <w:rsid w:val="00C55741"/>
    <w:rsid w:val="00C55984"/>
    <w:rsid w:val="00C55BE7"/>
    <w:rsid w:val="00C55BFD"/>
    <w:rsid w:val="00C55C11"/>
    <w:rsid w:val="00C56748"/>
    <w:rsid w:val="00C569B6"/>
    <w:rsid w:val="00C56EAF"/>
    <w:rsid w:val="00C5707D"/>
    <w:rsid w:val="00C57260"/>
    <w:rsid w:val="00C573A2"/>
    <w:rsid w:val="00C5745E"/>
    <w:rsid w:val="00C57923"/>
    <w:rsid w:val="00C60194"/>
    <w:rsid w:val="00C601ED"/>
    <w:rsid w:val="00C611D6"/>
    <w:rsid w:val="00C6129A"/>
    <w:rsid w:val="00C617B1"/>
    <w:rsid w:val="00C619F8"/>
    <w:rsid w:val="00C62013"/>
    <w:rsid w:val="00C6201E"/>
    <w:rsid w:val="00C621AF"/>
    <w:rsid w:val="00C622F1"/>
    <w:rsid w:val="00C624B8"/>
    <w:rsid w:val="00C62507"/>
    <w:rsid w:val="00C62AE8"/>
    <w:rsid w:val="00C62C9F"/>
    <w:rsid w:val="00C6326D"/>
    <w:rsid w:val="00C6338A"/>
    <w:rsid w:val="00C6338B"/>
    <w:rsid w:val="00C636CE"/>
    <w:rsid w:val="00C63950"/>
    <w:rsid w:val="00C639E2"/>
    <w:rsid w:val="00C63A00"/>
    <w:rsid w:val="00C63F54"/>
    <w:rsid w:val="00C644AD"/>
    <w:rsid w:val="00C64685"/>
    <w:rsid w:val="00C64BE7"/>
    <w:rsid w:val="00C64DB1"/>
    <w:rsid w:val="00C64F49"/>
    <w:rsid w:val="00C64F7C"/>
    <w:rsid w:val="00C650F4"/>
    <w:rsid w:val="00C6556C"/>
    <w:rsid w:val="00C6571B"/>
    <w:rsid w:val="00C65781"/>
    <w:rsid w:val="00C65F2F"/>
    <w:rsid w:val="00C65FE9"/>
    <w:rsid w:val="00C66262"/>
    <w:rsid w:val="00C66285"/>
    <w:rsid w:val="00C664E8"/>
    <w:rsid w:val="00C66B79"/>
    <w:rsid w:val="00C66E0B"/>
    <w:rsid w:val="00C677E3"/>
    <w:rsid w:val="00C67A19"/>
    <w:rsid w:val="00C67F15"/>
    <w:rsid w:val="00C70019"/>
    <w:rsid w:val="00C709D9"/>
    <w:rsid w:val="00C70B14"/>
    <w:rsid w:val="00C70BED"/>
    <w:rsid w:val="00C70DDA"/>
    <w:rsid w:val="00C70FFA"/>
    <w:rsid w:val="00C71056"/>
    <w:rsid w:val="00C71082"/>
    <w:rsid w:val="00C712DA"/>
    <w:rsid w:val="00C717F1"/>
    <w:rsid w:val="00C71C44"/>
    <w:rsid w:val="00C71D55"/>
    <w:rsid w:val="00C71DC3"/>
    <w:rsid w:val="00C71F6F"/>
    <w:rsid w:val="00C721A0"/>
    <w:rsid w:val="00C7244C"/>
    <w:rsid w:val="00C72B59"/>
    <w:rsid w:val="00C72BA8"/>
    <w:rsid w:val="00C72BDB"/>
    <w:rsid w:val="00C72CE4"/>
    <w:rsid w:val="00C734D8"/>
    <w:rsid w:val="00C73746"/>
    <w:rsid w:val="00C739F6"/>
    <w:rsid w:val="00C73D04"/>
    <w:rsid w:val="00C7404B"/>
    <w:rsid w:val="00C7428A"/>
    <w:rsid w:val="00C7439F"/>
    <w:rsid w:val="00C74410"/>
    <w:rsid w:val="00C747DA"/>
    <w:rsid w:val="00C74911"/>
    <w:rsid w:val="00C74EC3"/>
    <w:rsid w:val="00C74FC6"/>
    <w:rsid w:val="00C75037"/>
    <w:rsid w:val="00C7507A"/>
    <w:rsid w:val="00C751E3"/>
    <w:rsid w:val="00C75B99"/>
    <w:rsid w:val="00C75D30"/>
    <w:rsid w:val="00C761BC"/>
    <w:rsid w:val="00C767C7"/>
    <w:rsid w:val="00C76C6D"/>
    <w:rsid w:val="00C770B7"/>
    <w:rsid w:val="00C772BB"/>
    <w:rsid w:val="00C77371"/>
    <w:rsid w:val="00C77D32"/>
    <w:rsid w:val="00C77D78"/>
    <w:rsid w:val="00C80102"/>
    <w:rsid w:val="00C80158"/>
    <w:rsid w:val="00C80962"/>
    <w:rsid w:val="00C811E3"/>
    <w:rsid w:val="00C8158A"/>
    <w:rsid w:val="00C815FF"/>
    <w:rsid w:val="00C816F8"/>
    <w:rsid w:val="00C822A8"/>
    <w:rsid w:val="00C827FB"/>
    <w:rsid w:val="00C82839"/>
    <w:rsid w:val="00C82B86"/>
    <w:rsid w:val="00C833B0"/>
    <w:rsid w:val="00C834C5"/>
    <w:rsid w:val="00C83C89"/>
    <w:rsid w:val="00C83E80"/>
    <w:rsid w:val="00C83E8C"/>
    <w:rsid w:val="00C841FA"/>
    <w:rsid w:val="00C8473D"/>
    <w:rsid w:val="00C848B5"/>
    <w:rsid w:val="00C84BD3"/>
    <w:rsid w:val="00C8514F"/>
    <w:rsid w:val="00C85713"/>
    <w:rsid w:val="00C85FDE"/>
    <w:rsid w:val="00C8606A"/>
    <w:rsid w:val="00C862B5"/>
    <w:rsid w:val="00C862F2"/>
    <w:rsid w:val="00C86792"/>
    <w:rsid w:val="00C870D6"/>
    <w:rsid w:val="00C87519"/>
    <w:rsid w:val="00C87AD4"/>
    <w:rsid w:val="00C9008E"/>
    <w:rsid w:val="00C9060F"/>
    <w:rsid w:val="00C90822"/>
    <w:rsid w:val="00C90E4E"/>
    <w:rsid w:val="00C91117"/>
    <w:rsid w:val="00C911FC"/>
    <w:rsid w:val="00C91A5E"/>
    <w:rsid w:val="00C92129"/>
    <w:rsid w:val="00C92209"/>
    <w:rsid w:val="00C922AD"/>
    <w:rsid w:val="00C922D2"/>
    <w:rsid w:val="00C92438"/>
    <w:rsid w:val="00C92471"/>
    <w:rsid w:val="00C926E9"/>
    <w:rsid w:val="00C9279D"/>
    <w:rsid w:val="00C92F21"/>
    <w:rsid w:val="00C930D4"/>
    <w:rsid w:val="00C9346A"/>
    <w:rsid w:val="00C93892"/>
    <w:rsid w:val="00C93E9A"/>
    <w:rsid w:val="00C9402A"/>
    <w:rsid w:val="00C94277"/>
    <w:rsid w:val="00C9478A"/>
    <w:rsid w:val="00C9491B"/>
    <w:rsid w:val="00C94C70"/>
    <w:rsid w:val="00C95375"/>
    <w:rsid w:val="00C95437"/>
    <w:rsid w:val="00C954B9"/>
    <w:rsid w:val="00C95609"/>
    <w:rsid w:val="00C95CAC"/>
    <w:rsid w:val="00C95F1E"/>
    <w:rsid w:val="00C96253"/>
    <w:rsid w:val="00C967A9"/>
    <w:rsid w:val="00C97004"/>
    <w:rsid w:val="00C97290"/>
    <w:rsid w:val="00C972ED"/>
    <w:rsid w:val="00C974E1"/>
    <w:rsid w:val="00C97500"/>
    <w:rsid w:val="00C97530"/>
    <w:rsid w:val="00C975D4"/>
    <w:rsid w:val="00C97630"/>
    <w:rsid w:val="00C9791D"/>
    <w:rsid w:val="00C979CD"/>
    <w:rsid w:val="00C97A0E"/>
    <w:rsid w:val="00C97BA2"/>
    <w:rsid w:val="00C97C20"/>
    <w:rsid w:val="00CA07AF"/>
    <w:rsid w:val="00CA1638"/>
    <w:rsid w:val="00CA1975"/>
    <w:rsid w:val="00CA24D0"/>
    <w:rsid w:val="00CA2501"/>
    <w:rsid w:val="00CA26A4"/>
    <w:rsid w:val="00CA2767"/>
    <w:rsid w:val="00CA3368"/>
    <w:rsid w:val="00CA3953"/>
    <w:rsid w:val="00CA3A1A"/>
    <w:rsid w:val="00CA3E4A"/>
    <w:rsid w:val="00CA3EED"/>
    <w:rsid w:val="00CA3F2F"/>
    <w:rsid w:val="00CA4097"/>
    <w:rsid w:val="00CA43EE"/>
    <w:rsid w:val="00CA553F"/>
    <w:rsid w:val="00CA58AC"/>
    <w:rsid w:val="00CA5A94"/>
    <w:rsid w:val="00CA5C34"/>
    <w:rsid w:val="00CA5DC8"/>
    <w:rsid w:val="00CA5F1B"/>
    <w:rsid w:val="00CA5F20"/>
    <w:rsid w:val="00CA6D1C"/>
    <w:rsid w:val="00CA6E36"/>
    <w:rsid w:val="00CA764F"/>
    <w:rsid w:val="00CA7842"/>
    <w:rsid w:val="00CA78BB"/>
    <w:rsid w:val="00CA7CF5"/>
    <w:rsid w:val="00CA7D80"/>
    <w:rsid w:val="00CA7E61"/>
    <w:rsid w:val="00CB023B"/>
    <w:rsid w:val="00CB0855"/>
    <w:rsid w:val="00CB0988"/>
    <w:rsid w:val="00CB116B"/>
    <w:rsid w:val="00CB116D"/>
    <w:rsid w:val="00CB12D3"/>
    <w:rsid w:val="00CB15C0"/>
    <w:rsid w:val="00CB1C54"/>
    <w:rsid w:val="00CB1D17"/>
    <w:rsid w:val="00CB1EA3"/>
    <w:rsid w:val="00CB2185"/>
    <w:rsid w:val="00CB2347"/>
    <w:rsid w:val="00CB2AB2"/>
    <w:rsid w:val="00CB2B31"/>
    <w:rsid w:val="00CB2D79"/>
    <w:rsid w:val="00CB39AA"/>
    <w:rsid w:val="00CB3EC5"/>
    <w:rsid w:val="00CB3FC9"/>
    <w:rsid w:val="00CB3FDC"/>
    <w:rsid w:val="00CB4040"/>
    <w:rsid w:val="00CB4535"/>
    <w:rsid w:val="00CB47B6"/>
    <w:rsid w:val="00CB4CA2"/>
    <w:rsid w:val="00CB4D9A"/>
    <w:rsid w:val="00CB4E7D"/>
    <w:rsid w:val="00CB4F5B"/>
    <w:rsid w:val="00CB4FB6"/>
    <w:rsid w:val="00CB5068"/>
    <w:rsid w:val="00CB526C"/>
    <w:rsid w:val="00CB5289"/>
    <w:rsid w:val="00CB5575"/>
    <w:rsid w:val="00CB5578"/>
    <w:rsid w:val="00CB5A83"/>
    <w:rsid w:val="00CB5C54"/>
    <w:rsid w:val="00CB60E2"/>
    <w:rsid w:val="00CB6289"/>
    <w:rsid w:val="00CB672D"/>
    <w:rsid w:val="00CB69E0"/>
    <w:rsid w:val="00CB6A95"/>
    <w:rsid w:val="00CB6BBA"/>
    <w:rsid w:val="00CB6F7A"/>
    <w:rsid w:val="00CB780C"/>
    <w:rsid w:val="00CC0168"/>
    <w:rsid w:val="00CC03FE"/>
    <w:rsid w:val="00CC08FA"/>
    <w:rsid w:val="00CC0DCB"/>
    <w:rsid w:val="00CC1050"/>
    <w:rsid w:val="00CC1147"/>
    <w:rsid w:val="00CC1244"/>
    <w:rsid w:val="00CC1A3A"/>
    <w:rsid w:val="00CC1ABE"/>
    <w:rsid w:val="00CC1AEA"/>
    <w:rsid w:val="00CC1E52"/>
    <w:rsid w:val="00CC1E9F"/>
    <w:rsid w:val="00CC2075"/>
    <w:rsid w:val="00CC2093"/>
    <w:rsid w:val="00CC23B7"/>
    <w:rsid w:val="00CC26B9"/>
    <w:rsid w:val="00CC273A"/>
    <w:rsid w:val="00CC2884"/>
    <w:rsid w:val="00CC29F9"/>
    <w:rsid w:val="00CC2E27"/>
    <w:rsid w:val="00CC3B1C"/>
    <w:rsid w:val="00CC3D6D"/>
    <w:rsid w:val="00CC41EF"/>
    <w:rsid w:val="00CC48A8"/>
    <w:rsid w:val="00CC4A67"/>
    <w:rsid w:val="00CC4B6B"/>
    <w:rsid w:val="00CC4DF2"/>
    <w:rsid w:val="00CC51AA"/>
    <w:rsid w:val="00CC51B9"/>
    <w:rsid w:val="00CC579C"/>
    <w:rsid w:val="00CC57CB"/>
    <w:rsid w:val="00CC58D3"/>
    <w:rsid w:val="00CC59F9"/>
    <w:rsid w:val="00CC5AA3"/>
    <w:rsid w:val="00CC5D1A"/>
    <w:rsid w:val="00CC5DD0"/>
    <w:rsid w:val="00CC660A"/>
    <w:rsid w:val="00CC6A8D"/>
    <w:rsid w:val="00CC6A9A"/>
    <w:rsid w:val="00CC6B2D"/>
    <w:rsid w:val="00CC6D10"/>
    <w:rsid w:val="00CC72AB"/>
    <w:rsid w:val="00CC73DF"/>
    <w:rsid w:val="00CC7918"/>
    <w:rsid w:val="00CC795A"/>
    <w:rsid w:val="00CC7A76"/>
    <w:rsid w:val="00CC7C8E"/>
    <w:rsid w:val="00CC7E1D"/>
    <w:rsid w:val="00CD0141"/>
    <w:rsid w:val="00CD06D4"/>
    <w:rsid w:val="00CD102D"/>
    <w:rsid w:val="00CD1136"/>
    <w:rsid w:val="00CD12A7"/>
    <w:rsid w:val="00CD135A"/>
    <w:rsid w:val="00CD1520"/>
    <w:rsid w:val="00CD169B"/>
    <w:rsid w:val="00CD1ABC"/>
    <w:rsid w:val="00CD1E16"/>
    <w:rsid w:val="00CD1FF3"/>
    <w:rsid w:val="00CD2118"/>
    <w:rsid w:val="00CD2333"/>
    <w:rsid w:val="00CD2A89"/>
    <w:rsid w:val="00CD2DFF"/>
    <w:rsid w:val="00CD2E4A"/>
    <w:rsid w:val="00CD305A"/>
    <w:rsid w:val="00CD333B"/>
    <w:rsid w:val="00CD371C"/>
    <w:rsid w:val="00CD375C"/>
    <w:rsid w:val="00CD3916"/>
    <w:rsid w:val="00CD3D99"/>
    <w:rsid w:val="00CD43F5"/>
    <w:rsid w:val="00CD451E"/>
    <w:rsid w:val="00CD4815"/>
    <w:rsid w:val="00CD4BC5"/>
    <w:rsid w:val="00CD4F2E"/>
    <w:rsid w:val="00CD5743"/>
    <w:rsid w:val="00CD58B3"/>
    <w:rsid w:val="00CD5977"/>
    <w:rsid w:val="00CD5AC4"/>
    <w:rsid w:val="00CD5AF9"/>
    <w:rsid w:val="00CD661B"/>
    <w:rsid w:val="00CD6B7F"/>
    <w:rsid w:val="00CD6C35"/>
    <w:rsid w:val="00CD6EAE"/>
    <w:rsid w:val="00CD7008"/>
    <w:rsid w:val="00CD7532"/>
    <w:rsid w:val="00CD781E"/>
    <w:rsid w:val="00CD7B7C"/>
    <w:rsid w:val="00CE011F"/>
    <w:rsid w:val="00CE0283"/>
    <w:rsid w:val="00CE02C4"/>
    <w:rsid w:val="00CE0676"/>
    <w:rsid w:val="00CE096A"/>
    <w:rsid w:val="00CE146F"/>
    <w:rsid w:val="00CE16F5"/>
    <w:rsid w:val="00CE18AA"/>
    <w:rsid w:val="00CE2A98"/>
    <w:rsid w:val="00CE2AD6"/>
    <w:rsid w:val="00CE2D47"/>
    <w:rsid w:val="00CE2D9E"/>
    <w:rsid w:val="00CE36CB"/>
    <w:rsid w:val="00CE3782"/>
    <w:rsid w:val="00CE37DF"/>
    <w:rsid w:val="00CE3D64"/>
    <w:rsid w:val="00CE4206"/>
    <w:rsid w:val="00CE4589"/>
    <w:rsid w:val="00CE45F4"/>
    <w:rsid w:val="00CE4A31"/>
    <w:rsid w:val="00CE4D6F"/>
    <w:rsid w:val="00CE556A"/>
    <w:rsid w:val="00CE556E"/>
    <w:rsid w:val="00CE59BF"/>
    <w:rsid w:val="00CE5B66"/>
    <w:rsid w:val="00CE5C43"/>
    <w:rsid w:val="00CE5D70"/>
    <w:rsid w:val="00CE5DFE"/>
    <w:rsid w:val="00CE608C"/>
    <w:rsid w:val="00CE645E"/>
    <w:rsid w:val="00CE7488"/>
    <w:rsid w:val="00CE7866"/>
    <w:rsid w:val="00CE7A7A"/>
    <w:rsid w:val="00CE7DCC"/>
    <w:rsid w:val="00CF083E"/>
    <w:rsid w:val="00CF123B"/>
    <w:rsid w:val="00CF1CCD"/>
    <w:rsid w:val="00CF1D17"/>
    <w:rsid w:val="00CF1DCE"/>
    <w:rsid w:val="00CF20DD"/>
    <w:rsid w:val="00CF22C3"/>
    <w:rsid w:val="00CF25AB"/>
    <w:rsid w:val="00CF280E"/>
    <w:rsid w:val="00CF2B0C"/>
    <w:rsid w:val="00CF3460"/>
    <w:rsid w:val="00CF37C8"/>
    <w:rsid w:val="00CF3AE0"/>
    <w:rsid w:val="00CF3E56"/>
    <w:rsid w:val="00CF43AE"/>
    <w:rsid w:val="00CF4656"/>
    <w:rsid w:val="00CF4938"/>
    <w:rsid w:val="00CF4ADA"/>
    <w:rsid w:val="00CF4AF2"/>
    <w:rsid w:val="00CF4B1D"/>
    <w:rsid w:val="00CF4B91"/>
    <w:rsid w:val="00CF4D6B"/>
    <w:rsid w:val="00CF4ED7"/>
    <w:rsid w:val="00CF5EC9"/>
    <w:rsid w:val="00CF5F20"/>
    <w:rsid w:val="00CF6440"/>
    <w:rsid w:val="00CF64DA"/>
    <w:rsid w:val="00CF6FD8"/>
    <w:rsid w:val="00CF727C"/>
    <w:rsid w:val="00CF74E7"/>
    <w:rsid w:val="00CF76C0"/>
    <w:rsid w:val="00CF7742"/>
    <w:rsid w:val="00CF7845"/>
    <w:rsid w:val="00CF7882"/>
    <w:rsid w:val="00CF7C6E"/>
    <w:rsid w:val="00CF7D73"/>
    <w:rsid w:val="00CF7E84"/>
    <w:rsid w:val="00D00192"/>
    <w:rsid w:val="00D00890"/>
    <w:rsid w:val="00D0091E"/>
    <w:rsid w:val="00D00A63"/>
    <w:rsid w:val="00D00AC2"/>
    <w:rsid w:val="00D00F3F"/>
    <w:rsid w:val="00D01193"/>
    <w:rsid w:val="00D0167B"/>
    <w:rsid w:val="00D02AC1"/>
    <w:rsid w:val="00D02F03"/>
    <w:rsid w:val="00D02F81"/>
    <w:rsid w:val="00D032CB"/>
    <w:rsid w:val="00D033CB"/>
    <w:rsid w:val="00D03851"/>
    <w:rsid w:val="00D0387C"/>
    <w:rsid w:val="00D03B4B"/>
    <w:rsid w:val="00D03B4C"/>
    <w:rsid w:val="00D03FFB"/>
    <w:rsid w:val="00D04046"/>
    <w:rsid w:val="00D044CC"/>
    <w:rsid w:val="00D044E4"/>
    <w:rsid w:val="00D0462B"/>
    <w:rsid w:val="00D04978"/>
    <w:rsid w:val="00D04E35"/>
    <w:rsid w:val="00D0518C"/>
    <w:rsid w:val="00D0536F"/>
    <w:rsid w:val="00D056E4"/>
    <w:rsid w:val="00D05765"/>
    <w:rsid w:val="00D05E29"/>
    <w:rsid w:val="00D0615E"/>
    <w:rsid w:val="00D062F4"/>
    <w:rsid w:val="00D067CC"/>
    <w:rsid w:val="00D06EE9"/>
    <w:rsid w:val="00D06F35"/>
    <w:rsid w:val="00D070B3"/>
    <w:rsid w:val="00D07D93"/>
    <w:rsid w:val="00D07E26"/>
    <w:rsid w:val="00D10027"/>
    <w:rsid w:val="00D10060"/>
    <w:rsid w:val="00D10102"/>
    <w:rsid w:val="00D10469"/>
    <w:rsid w:val="00D10606"/>
    <w:rsid w:val="00D10A3D"/>
    <w:rsid w:val="00D10B72"/>
    <w:rsid w:val="00D10CE9"/>
    <w:rsid w:val="00D10EEC"/>
    <w:rsid w:val="00D11BF6"/>
    <w:rsid w:val="00D11FCA"/>
    <w:rsid w:val="00D12551"/>
    <w:rsid w:val="00D130D7"/>
    <w:rsid w:val="00D1391E"/>
    <w:rsid w:val="00D13939"/>
    <w:rsid w:val="00D13D2E"/>
    <w:rsid w:val="00D144E8"/>
    <w:rsid w:val="00D1452D"/>
    <w:rsid w:val="00D149EA"/>
    <w:rsid w:val="00D149F8"/>
    <w:rsid w:val="00D14A7B"/>
    <w:rsid w:val="00D14C1D"/>
    <w:rsid w:val="00D14CD6"/>
    <w:rsid w:val="00D14CDB"/>
    <w:rsid w:val="00D15421"/>
    <w:rsid w:val="00D15727"/>
    <w:rsid w:val="00D16300"/>
    <w:rsid w:val="00D16389"/>
    <w:rsid w:val="00D16688"/>
    <w:rsid w:val="00D16FDB"/>
    <w:rsid w:val="00D17049"/>
    <w:rsid w:val="00D17184"/>
    <w:rsid w:val="00D1718E"/>
    <w:rsid w:val="00D173DE"/>
    <w:rsid w:val="00D17D23"/>
    <w:rsid w:val="00D17E36"/>
    <w:rsid w:val="00D17F42"/>
    <w:rsid w:val="00D204CD"/>
    <w:rsid w:val="00D204CF"/>
    <w:rsid w:val="00D20744"/>
    <w:rsid w:val="00D20C2C"/>
    <w:rsid w:val="00D20DCD"/>
    <w:rsid w:val="00D20E1E"/>
    <w:rsid w:val="00D20F20"/>
    <w:rsid w:val="00D20F2E"/>
    <w:rsid w:val="00D2157B"/>
    <w:rsid w:val="00D215A9"/>
    <w:rsid w:val="00D217ED"/>
    <w:rsid w:val="00D219A9"/>
    <w:rsid w:val="00D21AA8"/>
    <w:rsid w:val="00D21BC2"/>
    <w:rsid w:val="00D21D5E"/>
    <w:rsid w:val="00D22303"/>
    <w:rsid w:val="00D22803"/>
    <w:rsid w:val="00D228AE"/>
    <w:rsid w:val="00D22E73"/>
    <w:rsid w:val="00D22FD3"/>
    <w:rsid w:val="00D2303F"/>
    <w:rsid w:val="00D23095"/>
    <w:rsid w:val="00D23193"/>
    <w:rsid w:val="00D2335E"/>
    <w:rsid w:val="00D2336C"/>
    <w:rsid w:val="00D233DF"/>
    <w:rsid w:val="00D23510"/>
    <w:rsid w:val="00D23D31"/>
    <w:rsid w:val="00D23F9B"/>
    <w:rsid w:val="00D24068"/>
    <w:rsid w:val="00D243E4"/>
    <w:rsid w:val="00D2491F"/>
    <w:rsid w:val="00D24B2D"/>
    <w:rsid w:val="00D24E4E"/>
    <w:rsid w:val="00D25795"/>
    <w:rsid w:val="00D26335"/>
    <w:rsid w:val="00D26398"/>
    <w:rsid w:val="00D26CD2"/>
    <w:rsid w:val="00D26F17"/>
    <w:rsid w:val="00D27492"/>
    <w:rsid w:val="00D27649"/>
    <w:rsid w:val="00D27CCA"/>
    <w:rsid w:val="00D3066F"/>
    <w:rsid w:val="00D30AA6"/>
    <w:rsid w:val="00D30AC4"/>
    <w:rsid w:val="00D31180"/>
    <w:rsid w:val="00D31283"/>
    <w:rsid w:val="00D31715"/>
    <w:rsid w:val="00D31A33"/>
    <w:rsid w:val="00D31C20"/>
    <w:rsid w:val="00D32177"/>
    <w:rsid w:val="00D32A51"/>
    <w:rsid w:val="00D32B18"/>
    <w:rsid w:val="00D33008"/>
    <w:rsid w:val="00D332ED"/>
    <w:rsid w:val="00D335AA"/>
    <w:rsid w:val="00D335D7"/>
    <w:rsid w:val="00D336C2"/>
    <w:rsid w:val="00D339D3"/>
    <w:rsid w:val="00D33BE5"/>
    <w:rsid w:val="00D344F2"/>
    <w:rsid w:val="00D34853"/>
    <w:rsid w:val="00D3488B"/>
    <w:rsid w:val="00D34ABC"/>
    <w:rsid w:val="00D3553C"/>
    <w:rsid w:val="00D3594A"/>
    <w:rsid w:val="00D35A47"/>
    <w:rsid w:val="00D36306"/>
    <w:rsid w:val="00D3685C"/>
    <w:rsid w:val="00D36A25"/>
    <w:rsid w:val="00D36A40"/>
    <w:rsid w:val="00D36CA5"/>
    <w:rsid w:val="00D37078"/>
    <w:rsid w:val="00D37159"/>
    <w:rsid w:val="00D371D1"/>
    <w:rsid w:val="00D379F4"/>
    <w:rsid w:val="00D37B5F"/>
    <w:rsid w:val="00D4019A"/>
    <w:rsid w:val="00D40582"/>
    <w:rsid w:val="00D40955"/>
    <w:rsid w:val="00D40E35"/>
    <w:rsid w:val="00D41049"/>
    <w:rsid w:val="00D413CD"/>
    <w:rsid w:val="00D41AAD"/>
    <w:rsid w:val="00D41B33"/>
    <w:rsid w:val="00D41F27"/>
    <w:rsid w:val="00D42301"/>
    <w:rsid w:val="00D42986"/>
    <w:rsid w:val="00D42A5F"/>
    <w:rsid w:val="00D42A92"/>
    <w:rsid w:val="00D42B48"/>
    <w:rsid w:val="00D43269"/>
    <w:rsid w:val="00D4372D"/>
    <w:rsid w:val="00D444CE"/>
    <w:rsid w:val="00D44FCB"/>
    <w:rsid w:val="00D45383"/>
    <w:rsid w:val="00D45433"/>
    <w:rsid w:val="00D46171"/>
    <w:rsid w:val="00D463A4"/>
    <w:rsid w:val="00D46719"/>
    <w:rsid w:val="00D46AD1"/>
    <w:rsid w:val="00D4727F"/>
    <w:rsid w:val="00D472DE"/>
    <w:rsid w:val="00D4780B"/>
    <w:rsid w:val="00D479EE"/>
    <w:rsid w:val="00D47A1B"/>
    <w:rsid w:val="00D501F3"/>
    <w:rsid w:val="00D50755"/>
    <w:rsid w:val="00D50A38"/>
    <w:rsid w:val="00D50AA1"/>
    <w:rsid w:val="00D50AF3"/>
    <w:rsid w:val="00D516C1"/>
    <w:rsid w:val="00D51808"/>
    <w:rsid w:val="00D51CB4"/>
    <w:rsid w:val="00D51F28"/>
    <w:rsid w:val="00D52012"/>
    <w:rsid w:val="00D520F2"/>
    <w:rsid w:val="00D52169"/>
    <w:rsid w:val="00D52624"/>
    <w:rsid w:val="00D5266A"/>
    <w:rsid w:val="00D52CEC"/>
    <w:rsid w:val="00D52CF8"/>
    <w:rsid w:val="00D52F63"/>
    <w:rsid w:val="00D530FF"/>
    <w:rsid w:val="00D53776"/>
    <w:rsid w:val="00D539CF"/>
    <w:rsid w:val="00D54529"/>
    <w:rsid w:val="00D54738"/>
    <w:rsid w:val="00D54C6B"/>
    <w:rsid w:val="00D54F30"/>
    <w:rsid w:val="00D54F8C"/>
    <w:rsid w:val="00D553AD"/>
    <w:rsid w:val="00D5553F"/>
    <w:rsid w:val="00D55857"/>
    <w:rsid w:val="00D55B7C"/>
    <w:rsid w:val="00D55B95"/>
    <w:rsid w:val="00D55EE4"/>
    <w:rsid w:val="00D562FD"/>
    <w:rsid w:val="00D5631C"/>
    <w:rsid w:val="00D567C8"/>
    <w:rsid w:val="00D56F07"/>
    <w:rsid w:val="00D56FD2"/>
    <w:rsid w:val="00D57104"/>
    <w:rsid w:val="00D57878"/>
    <w:rsid w:val="00D57B6F"/>
    <w:rsid w:val="00D60389"/>
    <w:rsid w:val="00D604A1"/>
    <w:rsid w:val="00D6078A"/>
    <w:rsid w:val="00D60949"/>
    <w:rsid w:val="00D60E38"/>
    <w:rsid w:val="00D60EBF"/>
    <w:rsid w:val="00D60F47"/>
    <w:rsid w:val="00D61014"/>
    <w:rsid w:val="00D615B9"/>
    <w:rsid w:val="00D6192F"/>
    <w:rsid w:val="00D61B0A"/>
    <w:rsid w:val="00D61C3D"/>
    <w:rsid w:val="00D61C95"/>
    <w:rsid w:val="00D6226E"/>
    <w:rsid w:val="00D625DF"/>
    <w:rsid w:val="00D6267E"/>
    <w:rsid w:val="00D626B2"/>
    <w:rsid w:val="00D62A56"/>
    <w:rsid w:val="00D62A73"/>
    <w:rsid w:val="00D62D89"/>
    <w:rsid w:val="00D631CA"/>
    <w:rsid w:val="00D63390"/>
    <w:rsid w:val="00D6365B"/>
    <w:rsid w:val="00D636A6"/>
    <w:rsid w:val="00D63EFF"/>
    <w:rsid w:val="00D6443D"/>
    <w:rsid w:val="00D6447C"/>
    <w:rsid w:val="00D64497"/>
    <w:rsid w:val="00D64837"/>
    <w:rsid w:val="00D64C10"/>
    <w:rsid w:val="00D64D8D"/>
    <w:rsid w:val="00D65133"/>
    <w:rsid w:val="00D6572B"/>
    <w:rsid w:val="00D65911"/>
    <w:rsid w:val="00D65F2C"/>
    <w:rsid w:val="00D65FEA"/>
    <w:rsid w:val="00D66157"/>
    <w:rsid w:val="00D66232"/>
    <w:rsid w:val="00D668EB"/>
    <w:rsid w:val="00D6780D"/>
    <w:rsid w:val="00D679BE"/>
    <w:rsid w:val="00D67CBC"/>
    <w:rsid w:val="00D67D79"/>
    <w:rsid w:val="00D67D9B"/>
    <w:rsid w:val="00D67E6A"/>
    <w:rsid w:val="00D70045"/>
    <w:rsid w:val="00D7022E"/>
    <w:rsid w:val="00D7025F"/>
    <w:rsid w:val="00D70DAF"/>
    <w:rsid w:val="00D70E29"/>
    <w:rsid w:val="00D713A0"/>
    <w:rsid w:val="00D71F59"/>
    <w:rsid w:val="00D72365"/>
    <w:rsid w:val="00D72D99"/>
    <w:rsid w:val="00D73718"/>
    <w:rsid w:val="00D7389D"/>
    <w:rsid w:val="00D738F4"/>
    <w:rsid w:val="00D73BDE"/>
    <w:rsid w:val="00D73F9C"/>
    <w:rsid w:val="00D745F2"/>
    <w:rsid w:val="00D74632"/>
    <w:rsid w:val="00D74673"/>
    <w:rsid w:val="00D748AF"/>
    <w:rsid w:val="00D75259"/>
    <w:rsid w:val="00D75499"/>
    <w:rsid w:val="00D75B51"/>
    <w:rsid w:val="00D769E8"/>
    <w:rsid w:val="00D76C01"/>
    <w:rsid w:val="00D76D30"/>
    <w:rsid w:val="00D76E69"/>
    <w:rsid w:val="00D771F8"/>
    <w:rsid w:val="00D77539"/>
    <w:rsid w:val="00D800AA"/>
    <w:rsid w:val="00D800C1"/>
    <w:rsid w:val="00D80486"/>
    <w:rsid w:val="00D80715"/>
    <w:rsid w:val="00D80903"/>
    <w:rsid w:val="00D80FEA"/>
    <w:rsid w:val="00D8119A"/>
    <w:rsid w:val="00D812BF"/>
    <w:rsid w:val="00D81368"/>
    <w:rsid w:val="00D8197C"/>
    <w:rsid w:val="00D81C51"/>
    <w:rsid w:val="00D81DF4"/>
    <w:rsid w:val="00D81E7F"/>
    <w:rsid w:val="00D83C54"/>
    <w:rsid w:val="00D84018"/>
    <w:rsid w:val="00D8403D"/>
    <w:rsid w:val="00D8427E"/>
    <w:rsid w:val="00D84333"/>
    <w:rsid w:val="00D84C69"/>
    <w:rsid w:val="00D84F46"/>
    <w:rsid w:val="00D850DB"/>
    <w:rsid w:val="00D8523A"/>
    <w:rsid w:val="00D85F0A"/>
    <w:rsid w:val="00D862F6"/>
    <w:rsid w:val="00D869E2"/>
    <w:rsid w:val="00D86A14"/>
    <w:rsid w:val="00D87119"/>
    <w:rsid w:val="00D87244"/>
    <w:rsid w:val="00D87273"/>
    <w:rsid w:val="00D8761E"/>
    <w:rsid w:val="00D87820"/>
    <w:rsid w:val="00D87A5F"/>
    <w:rsid w:val="00D87E51"/>
    <w:rsid w:val="00D902A1"/>
    <w:rsid w:val="00D9066D"/>
    <w:rsid w:val="00D908E3"/>
    <w:rsid w:val="00D90993"/>
    <w:rsid w:val="00D90B9B"/>
    <w:rsid w:val="00D90C30"/>
    <w:rsid w:val="00D90DF9"/>
    <w:rsid w:val="00D9135A"/>
    <w:rsid w:val="00D91483"/>
    <w:rsid w:val="00D91644"/>
    <w:rsid w:val="00D91A07"/>
    <w:rsid w:val="00D91F3B"/>
    <w:rsid w:val="00D91F62"/>
    <w:rsid w:val="00D921FF"/>
    <w:rsid w:val="00D92A17"/>
    <w:rsid w:val="00D92C40"/>
    <w:rsid w:val="00D92FC3"/>
    <w:rsid w:val="00D932A1"/>
    <w:rsid w:val="00D93B3D"/>
    <w:rsid w:val="00D93DAF"/>
    <w:rsid w:val="00D93FD4"/>
    <w:rsid w:val="00D9444C"/>
    <w:rsid w:val="00D94530"/>
    <w:rsid w:val="00D94BF8"/>
    <w:rsid w:val="00D94C6A"/>
    <w:rsid w:val="00D953CF"/>
    <w:rsid w:val="00D953FB"/>
    <w:rsid w:val="00D95400"/>
    <w:rsid w:val="00D95B24"/>
    <w:rsid w:val="00D95B91"/>
    <w:rsid w:val="00D95F28"/>
    <w:rsid w:val="00D960A2"/>
    <w:rsid w:val="00D9642F"/>
    <w:rsid w:val="00D96445"/>
    <w:rsid w:val="00D96555"/>
    <w:rsid w:val="00D96896"/>
    <w:rsid w:val="00D969BC"/>
    <w:rsid w:val="00D97075"/>
    <w:rsid w:val="00D97642"/>
    <w:rsid w:val="00D97F55"/>
    <w:rsid w:val="00DA03A4"/>
    <w:rsid w:val="00DA0468"/>
    <w:rsid w:val="00DA04C2"/>
    <w:rsid w:val="00DA0534"/>
    <w:rsid w:val="00DA0F69"/>
    <w:rsid w:val="00DA130F"/>
    <w:rsid w:val="00DA1AF9"/>
    <w:rsid w:val="00DA1EB4"/>
    <w:rsid w:val="00DA1F15"/>
    <w:rsid w:val="00DA27C8"/>
    <w:rsid w:val="00DA2DA7"/>
    <w:rsid w:val="00DA3086"/>
    <w:rsid w:val="00DA316B"/>
    <w:rsid w:val="00DA31FC"/>
    <w:rsid w:val="00DA363A"/>
    <w:rsid w:val="00DA37AB"/>
    <w:rsid w:val="00DA3E6B"/>
    <w:rsid w:val="00DA4565"/>
    <w:rsid w:val="00DA481E"/>
    <w:rsid w:val="00DA487A"/>
    <w:rsid w:val="00DA4A9A"/>
    <w:rsid w:val="00DA4C93"/>
    <w:rsid w:val="00DA4DF0"/>
    <w:rsid w:val="00DA5221"/>
    <w:rsid w:val="00DA5E04"/>
    <w:rsid w:val="00DA6ACC"/>
    <w:rsid w:val="00DA70E9"/>
    <w:rsid w:val="00DA7296"/>
    <w:rsid w:val="00DA761F"/>
    <w:rsid w:val="00DA76FF"/>
    <w:rsid w:val="00DA7865"/>
    <w:rsid w:val="00DA7999"/>
    <w:rsid w:val="00DA7C22"/>
    <w:rsid w:val="00DA7CDF"/>
    <w:rsid w:val="00DB033A"/>
    <w:rsid w:val="00DB05DB"/>
    <w:rsid w:val="00DB071A"/>
    <w:rsid w:val="00DB0970"/>
    <w:rsid w:val="00DB0C9A"/>
    <w:rsid w:val="00DB0DDD"/>
    <w:rsid w:val="00DB1061"/>
    <w:rsid w:val="00DB174A"/>
    <w:rsid w:val="00DB17B2"/>
    <w:rsid w:val="00DB1ACE"/>
    <w:rsid w:val="00DB1D3A"/>
    <w:rsid w:val="00DB21CB"/>
    <w:rsid w:val="00DB24A0"/>
    <w:rsid w:val="00DB2740"/>
    <w:rsid w:val="00DB310B"/>
    <w:rsid w:val="00DB407A"/>
    <w:rsid w:val="00DB42B8"/>
    <w:rsid w:val="00DB4A34"/>
    <w:rsid w:val="00DB52EB"/>
    <w:rsid w:val="00DB5442"/>
    <w:rsid w:val="00DB5537"/>
    <w:rsid w:val="00DB553C"/>
    <w:rsid w:val="00DB56E1"/>
    <w:rsid w:val="00DB57D4"/>
    <w:rsid w:val="00DB587A"/>
    <w:rsid w:val="00DB6021"/>
    <w:rsid w:val="00DB646F"/>
    <w:rsid w:val="00DB6722"/>
    <w:rsid w:val="00DB6B84"/>
    <w:rsid w:val="00DB6BE5"/>
    <w:rsid w:val="00DB706E"/>
    <w:rsid w:val="00DB72AD"/>
    <w:rsid w:val="00DB73E9"/>
    <w:rsid w:val="00DB73FE"/>
    <w:rsid w:val="00DB7A00"/>
    <w:rsid w:val="00DB7D6E"/>
    <w:rsid w:val="00DB7DFA"/>
    <w:rsid w:val="00DB7F33"/>
    <w:rsid w:val="00DC038D"/>
    <w:rsid w:val="00DC03D4"/>
    <w:rsid w:val="00DC0617"/>
    <w:rsid w:val="00DC0A2E"/>
    <w:rsid w:val="00DC138B"/>
    <w:rsid w:val="00DC13E9"/>
    <w:rsid w:val="00DC17AA"/>
    <w:rsid w:val="00DC1884"/>
    <w:rsid w:val="00DC1ECD"/>
    <w:rsid w:val="00DC1ED2"/>
    <w:rsid w:val="00DC1F31"/>
    <w:rsid w:val="00DC29B3"/>
    <w:rsid w:val="00DC325B"/>
    <w:rsid w:val="00DC358F"/>
    <w:rsid w:val="00DC35AA"/>
    <w:rsid w:val="00DC3F22"/>
    <w:rsid w:val="00DC3FC9"/>
    <w:rsid w:val="00DC3FCD"/>
    <w:rsid w:val="00DC42F3"/>
    <w:rsid w:val="00DC4936"/>
    <w:rsid w:val="00DC4E94"/>
    <w:rsid w:val="00DC52A2"/>
    <w:rsid w:val="00DC5CB5"/>
    <w:rsid w:val="00DC5F8A"/>
    <w:rsid w:val="00DC6F78"/>
    <w:rsid w:val="00DC6FF8"/>
    <w:rsid w:val="00DC7073"/>
    <w:rsid w:val="00DC72FC"/>
    <w:rsid w:val="00DC73F7"/>
    <w:rsid w:val="00DC783E"/>
    <w:rsid w:val="00DC7BEC"/>
    <w:rsid w:val="00DC7F45"/>
    <w:rsid w:val="00DC7FD0"/>
    <w:rsid w:val="00DD07B9"/>
    <w:rsid w:val="00DD15F2"/>
    <w:rsid w:val="00DD1622"/>
    <w:rsid w:val="00DD1782"/>
    <w:rsid w:val="00DD2684"/>
    <w:rsid w:val="00DD2A57"/>
    <w:rsid w:val="00DD2B5C"/>
    <w:rsid w:val="00DD2E73"/>
    <w:rsid w:val="00DD2EBE"/>
    <w:rsid w:val="00DD310A"/>
    <w:rsid w:val="00DD31A6"/>
    <w:rsid w:val="00DD3215"/>
    <w:rsid w:val="00DD363A"/>
    <w:rsid w:val="00DD425E"/>
    <w:rsid w:val="00DD426F"/>
    <w:rsid w:val="00DD451F"/>
    <w:rsid w:val="00DD49DB"/>
    <w:rsid w:val="00DD4CBB"/>
    <w:rsid w:val="00DD55B0"/>
    <w:rsid w:val="00DD562A"/>
    <w:rsid w:val="00DD57CC"/>
    <w:rsid w:val="00DD5CB8"/>
    <w:rsid w:val="00DD5E10"/>
    <w:rsid w:val="00DD65A3"/>
    <w:rsid w:val="00DD65C0"/>
    <w:rsid w:val="00DD687E"/>
    <w:rsid w:val="00DD6896"/>
    <w:rsid w:val="00DD6A31"/>
    <w:rsid w:val="00DD6AA3"/>
    <w:rsid w:val="00DD6AE4"/>
    <w:rsid w:val="00DD6FE7"/>
    <w:rsid w:val="00DD7343"/>
    <w:rsid w:val="00DD784D"/>
    <w:rsid w:val="00DD7AD9"/>
    <w:rsid w:val="00DD7DB8"/>
    <w:rsid w:val="00DD7FF5"/>
    <w:rsid w:val="00DE00E2"/>
    <w:rsid w:val="00DE02E8"/>
    <w:rsid w:val="00DE033F"/>
    <w:rsid w:val="00DE03DB"/>
    <w:rsid w:val="00DE07FA"/>
    <w:rsid w:val="00DE089B"/>
    <w:rsid w:val="00DE1696"/>
    <w:rsid w:val="00DE1DCB"/>
    <w:rsid w:val="00DE1FEE"/>
    <w:rsid w:val="00DE2138"/>
    <w:rsid w:val="00DE2719"/>
    <w:rsid w:val="00DE2852"/>
    <w:rsid w:val="00DE2926"/>
    <w:rsid w:val="00DE4A48"/>
    <w:rsid w:val="00DE5633"/>
    <w:rsid w:val="00DE5DEC"/>
    <w:rsid w:val="00DE7575"/>
    <w:rsid w:val="00DE75B0"/>
    <w:rsid w:val="00DE75B8"/>
    <w:rsid w:val="00DE776E"/>
    <w:rsid w:val="00DE79C8"/>
    <w:rsid w:val="00DE7B64"/>
    <w:rsid w:val="00DE7C91"/>
    <w:rsid w:val="00DE7F78"/>
    <w:rsid w:val="00DE7FE5"/>
    <w:rsid w:val="00DF0162"/>
    <w:rsid w:val="00DF07B8"/>
    <w:rsid w:val="00DF0969"/>
    <w:rsid w:val="00DF0C5D"/>
    <w:rsid w:val="00DF0C62"/>
    <w:rsid w:val="00DF0D94"/>
    <w:rsid w:val="00DF0DC1"/>
    <w:rsid w:val="00DF12DD"/>
    <w:rsid w:val="00DF12EB"/>
    <w:rsid w:val="00DF36FF"/>
    <w:rsid w:val="00DF383E"/>
    <w:rsid w:val="00DF3B05"/>
    <w:rsid w:val="00DF3BDF"/>
    <w:rsid w:val="00DF3DA2"/>
    <w:rsid w:val="00DF3F2A"/>
    <w:rsid w:val="00DF4A8E"/>
    <w:rsid w:val="00DF4CC6"/>
    <w:rsid w:val="00DF510A"/>
    <w:rsid w:val="00DF51E5"/>
    <w:rsid w:val="00DF521C"/>
    <w:rsid w:val="00DF597E"/>
    <w:rsid w:val="00DF5EA8"/>
    <w:rsid w:val="00DF618C"/>
    <w:rsid w:val="00DF633E"/>
    <w:rsid w:val="00DF67C0"/>
    <w:rsid w:val="00DF6C35"/>
    <w:rsid w:val="00DF6EBA"/>
    <w:rsid w:val="00DF72E6"/>
    <w:rsid w:val="00DF7B03"/>
    <w:rsid w:val="00E00123"/>
    <w:rsid w:val="00E0062E"/>
    <w:rsid w:val="00E00961"/>
    <w:rsid w:val="00E00D32"/>
    <w:rsid w:val="00E00E9D"/>
    <w:rsid w:val="00E012D0"/>
    <w:rsid w:val="00E0166B"/>
    <w:rsid w:val="00E01821"/>
    <w:rsid w:val="00E01957"/>
    <w:rsid w:val="00E01B8C"/>
    <w:rsid w:val="00E01CB6"/>
    <w:rsid w:val="00E01DD0"/>
    <w:rsid w:val="00E01FE8"/>
    <w:rsid w:val="00E02145"/>
    <w:rsid w:val="00E025F6"/>
    <w:rsid w:val="00E02DCE"/>
    <w:rsid w:val="00E02E7A"/>
    <w:rsid w:val="00E031E4"/>
    <w:rsid w:val="00E0336A"/>
    <w:rsid w:val="00E0359D"/>
    <w:rsid w:val="00E0362A"/>
    <w:rsid w:val="00E03A9F"/>
    <w:rsid w:val="00E03B9D"/>
    <w:rsid w:val="00E03F3B"/>
    <w:rsid w:val="00E045E6"/>
    <w:rsid w:val="00E0499B"/>
    <w:rsid w:val="00E04DF3"/>
    <w:rsid w:val="00E050A0"/>
    <w:rsid w:val="00E051AA"/>
    <w:rsid w:val="00E0579E"/>
    <w:rsid w:val="00E05AE6"/>
    <w:rsid w:val="00E05E32"/>
    <w:rsid w:val="00E0636C"/>
    <w:rsid w:val="00E064BD"/>
    <w:rsid w:val="00E06C41"/>
    <w:rsid w:val="00E06C44"/>
    <w:rsid w:val="00E07BA0"/>
    <w:rsid w:val="00E07CDB"/>
    <w:rsid w:val="00E07E54"/>
    <w:rsid w:val="00E100DE"/>
    <w:rsid w:val="00E10549"/>
    <w:rsid w:val="00E107E4"/>
    <w:rsid w:val="00E10BBD"/>
    <w:rsid w:val="00E10C7F"/>
    <w:rsid w:val="00E10D6A"/>
    <w:rsid w:val="00E10E22"/>
    <w:rsid w:val="00E11077"/>
    <w:rsid w:val="00E114C2"/>
    <w:rsid w:val="00E11608"/>
    <w:rsid w:val="00E11855"/>
    <w:rsid w:val="00E124B1"/>
    <w:rsid w:val="00E1263F"/>
    <w:rsid w:val="00E127F0"/>
    <w:rsid w:val="00E12823"/>
    <w:rsid w:val="00E131F4"/>
    <w:rsid w:val="00E132BE"/>
    <w:rsid w:val="00E133A2"/>
    <w:rsid w:val="00E13616"/>
    <w:rsid w:val="00E136CB"/>
    <w:rsid w:val="00E13C5A"/>
    <w:rsid w:val="00E14086"/>
    <w:rsid w:val="00E14408"/>
    <w:rsid w:val="00E14A01"/>
    <w:rsid w:val="00E14E20"/>
    <w:rsid w:val="00E1524D"/>
    <w:rsid w:val="00E155EB"/>
    <w:rsid w:val="00E15CF1"/>
    <w:rsid w:val="00E16158"/>
    <w:rsid w:val="00E162D3"/>
    <w:rsid w:val="00E163E9"/>
    <w:rsid w:val="00E165C5"/>
    <w:rsid w:val="00E16C94"/>
    <w:rsid w:val="00E171AC"/>
    <w:rsid w:val="00E174B2"/>
    <w:rsid w:val="00E17577"/>
    <w:rsid w:val="00E17609"/>
    <w:rsid w:val="00E1766C"/>
    <w:rsid w:val="00E17824"/>
    <w:rsid w:val="00E17BAC"/>
    <w:rsid w:val="00E20150"/>
    <w:rsid w:val="00E20352"/>
    <w:rsid w:val="00E204B2"/>
    <w:rsid w:val="00E20845"/>
    <w:rsid w:val="00E208CA"/>
    <w:rsid w:val="00E20FA9"/>
    <w:rsid w:val="00E21A02"/>
    <w:rsid w:val="00E21B7E"/>
    <w:rsid w:val="00E21D62"/>
    <w:rsid w:val="00E21FED"/>
    <w:rsid w:val="00E22980"/>
    <w:rsid w:val="00E229AF"/>
    <w:rsid w:val="00E22A69"/>
    <w:rsid w:val="00E22C91"/>
    <w:rsid w:val="00E22CAE"/>
    <w:rsid w:val="00E22E6F"/>
    <w:rsid w:val="00E2301D"/>
    <w:rsid w:val="00E230CE"/>
    <w:rsid w:val="00E234DA"/>
    <w:rsid w:val="00E23BC1"/>
    <w:rsid w:val="00E23C18"/>
    <w:rsid w:val="00E23C6B"/>
    <w:rsid w:val="00E24091"/>
    <w:rsid w:val="00E24380"/>
    <w:rsid w:val="00E2466F"/>
    <w:rsid w:val="00E24958"/>
    <w:rsid w:val="00E24F02"/>
    <w:rsid w:val="00E24F4D"/>
    <w:rsid w:val="00E253F8"/>
    <w:rsid w:val="00E254A9"/>
    <w:rsid w:val="00E258C1"/>
    <w:rsid w:val="00E25BE3"/>
    <w:rsid w:val="00E25C8F"/>
    <w:rsid w:val="00E25D5D"/>
    <w:rsid w:val="00E26433"/>
    <w:rsid w:val="00E26A8B"/>
    <w:rsid w:val="00E26B4A"/>
    <w:rsid w:val="00E26CC7"/>
    <w:rsid w:val="00E26FA1"/>
    <w:rsid w:val="00E27C6C"/>
    <w:rsid w:val="00E30735"/>
    <w:rsid w:val="00E30777"/>
    <w:rsid w:val="00E30B14"/>
    <w:rsid w:val="00E30C0E"/>
    <w:rsid w:val="00E311C1"/>
    <w:rsid w:val="00E3123D"/>
    <w:rsid w:val="00E3153B"/>
    <w:rsid w:val="00E31800"/>
    <w:rsid w:val="00E31E2E"/>
    <w:rsid w:val="00E31EA9"/>
    <w:rsid w:val="00E3210F"/>
    <w:rsid w:val="00E32227"/>
    <w:rsid w:val="00E3224A"/>
    <w:rsid w:val="00E32355"/>
    <w:rsid w:val="00E325A9"/>
    <w:rsid w:val="00E32A6B"/>
    <w:rsid w:val="00E330D3"/>
    <w:rsid w:val="00E330D8"/>
    <w:rsid w:val="00E3312A"/>
    <w:rsid w:val="00E331C1"/>
    <w:rsid w:val="00E33368"/>
    <w:rsid w:val="00E33592"/>
    <w:rsid w:val="00E335B2"/>
    <w:rsid w:val="00E33B7C"/>
    <w:rsid w:val="00E33D1F"/>
    <w:rsid w:val="00E3433F"/>
    <w:rsid w:val="00E343A7"/>
    <w:rsid w:val="00E344E9"/>
    <w:rsid w:val="00E3456D"/>
    <w:rsid w:val="00E34DFB"/>
    <w:rsid w:val="00E3508E"/>
    <w:rsid w:val="00E35396"/>
    <w:rsid w:val="00E35895"/>
    <w:rsid w:val="00E35FDE"/>
    <w:rsid w:val="00E36063"/>
    <w:rsid w:val="00E363BD"/>
    <w:rsid w:val="00E3645B"/>
    <w:rsid w:val="00E364E6"/>
    <w:rsid w:val="00E36A07"/>
    <w:rsid w:val="00E371FF"/>
    <w:rsid w:val="00E37A5F"/>
    <w:rsid w:val="00E37B81"/>
    <w:rsid w:val="00E400C6"/>
    <w:rsid w:val="00E40429"/>
    <w:rsid w:val="00E4091E"/>
    <w:rsid w:val="00E40BD2"/>
    <w:rsid w:val="00E412F8"/>
    <w:rsid w:val="00E41CDA"/>
    <w:rsid w:val="00E41DA9"/>
    <w:rsid w:val="00E41F94"/>
    <w:rsid w:val="00E42013"/>
    <w:rsid w:val="00E4217D"/>
    <w:rsid w:val="00E42B4A"/>
    <w:rsid w:val="00E430A2"/>
    <w:rsid w:val="00E430B0"/>
    <w:rsid w:val="00E433BE"/>
    <w:rsid w:val="00E43A51"/>
    <w:rsid w:val="00E43B35"/>
    <w:rsid w:val="00E43E90"/>
    <w:rsid w:val="00E43ECB"/>
    <w:rsid w:val="00E4439B"/>
    <w:rsid w:val="00E4468D"/>
    <w:rsid w:val="00E449C4"/>
    <w:rsid w:val="00E44ABF"/>
    <w:rsid w:val="00E44BA0"/>
    <w:rsid w:val="00E452D1"/>
    <w:rsid w:val="00E45492"/>
    <w:rsid w:val="00E454B9"/>
    <w:rsid w:val="00E459CB"/>
    <w:rsid w:val="00E45B67"/>
    <w:rsid w:val="00E464D2"/>
    <w:rsid w:val="00E46560"/>
    <w:rsid w:val="00E465F8"/>
    <w:rsid w:val="00E4668A"/>
    <w:rsid w:val="00E46DE4"/>
    <w:rsid w:val="00E47066"/>
    <w:rsid w:val="00E47343"/>
    <w:rsid w:val="00E47376"/>
    <w:rsid w:val="00E4739A"/>
    <w:rsid w:val="00E473DC"/>
    <w:rsid w:val="00E47E42"/>
    <w:rsid w:val="00E47F5C"/>
    <w:rsid w:val="00E47FC1"/>
    <w:rsid w:val="00E5006D"/>
    <w:rsid w:val="00E500AF"/>
    <w:rsid w:val="00E50710"/>
    <w:rsid w:val="00E5119D"/>
    <w:rsid w:val="00E5156C"/>
    <w:rsid w:val="00E51979"/>
    <w:rsid w:val="00E51984"/>
    <w:rsid w:val="00E51A5E"/>
    <w:rsid w:val="00E51A97"/>
    <w:rsid w:val="00E522CE"/>
    <w:rsid w:val="00E52376"/>
    <w:rsid w:val="00E52858"/>
    <w:rsid w:val="00E52AF1"/>
    <w:rsid w:val="00E52EED"/>
    <w:rsid w:val="00E53B79"/>
    <w:rsid w:val="00E53CD6"/>
    <w:rsid w:val="00E54515"/>
    <w:rsid w:val="00E54612"/>
    <w:rsid w:val="00E54674"/>
    <w:rsid w:val="00E54A3F"/>
    <w:rsid w:val="00E54C26"/>
    <w:rsid w:val="00E54D6A"/>
    <w:rsid w:val="00E54DFA"/>
    <w:rsid w:val="00E55054"/>
    <w:rsid w:val="00E55558"/>
    <w:rsid w:val="00E55787"/>
    <w:rsid w:val="00E55860"/>
    <w:rsid w:val="00E55E21"/>
    <w:rsid w:val="00E56137"/>
    <w:rsid w:val="00E56212"/>
    <w:rsid w:val="00E56251"/>
    <w:rsid w:val="00E5634A"/>
    <w:rsid w:val="00E56422"/>
    <w:rsid w:val="00E56551"/>
    <w:rsid w:val="00E567E5"/>
    <w:rsid w:val="00E56B53"/>
    <w:rsid w:val="00E56EDD"/>
    <w:rsid w:val="00E56F99"/>
    <w:rsid w:val="00E5719B"/>
    <w:rsid w:val="00E57219"/>
    <w:rsid w:val="00E57301"/>
    <w:rsid w:val="00E57638"/>
    <w:rsid w:val="00E57BE8"/>
    <w:rsid w:val="00E605F5"/>
    <w:rsid w:val="00E606C0"/>
    <w:rsid w:val="00E60FDB"/>
    <w:rsid w:val="00E611A1"/>
    <w:rsid w:val="00E615D6"/>
    <w:rsid w:val="00E615E1"/>
    <w:rsid w:val="00E6160C"/>
    <w:rsid w:val="00E6179C"/>
    <w:rsid w:val="00E6182B"/>
    <w:rsid w:val="00E61956"/>
    <w:rsid w:val="00E6197D"/>
    <w:rsid w:val="00E61F5A"/>
    <w:rsid w:val="00E62346"/>
    <w:rsid w:val="00E62556"/>
    <w:rsid w:val="00E62587"/>
    <w:rsid w:val="00E62DD2"/>
    <w:rsid w:val="00E6363A"/>
    <w:rsid w:val="00E63B97"/>
    <w:rsid w:val="00E63D64"/>
    <w:rsid w:val="00E63D6B"/>
    <w:rsid w:val="00E6407F"/>
    <w:rsid w:val="00E6409A"/>
    <w:rsid w:val="00E64662"/>
    <w:rsid w:val="00E64A9F"/>
    <w:rsid w:val="00E64EB9"/>
    <w:rsid w:val="00E6505C"/>
    <w:rsid w:val="00E650C2"/>
    <w:rsid w:val="00E65190"/>
    <w:rsid w:val="00E65194"/>
    <w:rsid w:val="00E6531D"/>
    <w:rsid w:val="00E658ED"/>
    <w:rsid w:val="00E65A77"/>
    <w:rsid w:val="00E65D5D"/>
    <w:rsid w:val="00E6641A"/>
    <w:rsid w:val="00E665F1"/>
    <w:rsid w:val="00E668BB"/>
    <w:rsid w:val="00E66BED"/>
    <w:rsid w:val="00E66EAE"/>
    <w:rsid w:val="00E66FC4"/>
    <w:rsid w:val="00E6707D"/>
    <w:rsid w:val="00E67408"/>
    <w:rsid w:val="00E67548"/>
    <w:rsid w:val="00E676EC"/>
    <w:rsid w:val="00E67760"/>
    <w:rsid w:val="00E67F3B"/>
    <w:rsid w:val="00E700C6"/>
    <w:rsid w:val="00E7028C"/>
    <w:rsid w:val="00E7032A"/>
    <w:rsid w:val="00E709F9"/>
    <w:rsid w:val="00E70A4B"/>
    <w:rsid w:val="00E70A9F"/>
    <w:rsid w:val="00E70C26"/>
    <w:rsid w:val="00E70CBC"/>
    <w:rsid w:val="00E70F2C"/>
    <w:rsid w:val="00E71D05"/>
    <w:rsid w:val="00E71D30"/>
    <w:rsid w:val="00E72238"/>
    <w:rsid w:val="00E722FA"/>
    <w:rsid w:val="00E72C48"/>
    <w:rsid w:val="00E72D10"/>
    <w:rsid w:val="00E72E97"/>
    <w:rsid w:val="00E730ED"/>
    <w:rsid w:val="00E73FFE"/>
    <w:rsid w:val="00E74FB5"/>
    <w:rsid w:val="00E7517F"/>
    <w:rsid w:val="00E7574F"/>
    <w:rsid w:val="00E75B4B"/>
    <w:rsid w:val="00E75C51"/>
    <w:rsid w:val="00E76166"/>
    <w:rsid w:val="00E76256"/>
    <w:rsid w:val="00E763D3"/>
    <w:rsid w:val="00E7650E"/>
    <w:rsid w:val="00E767BF"/>
    <w:rsid w:val="00E768B3"/>
    <w:rsid w:val="00E76A74"/>
    <w:rsid w:val="00E76BB2"/>
    <w:rsid w:val="00E76F5B"/>
    <w:rsid w:val="00E7708D"/>
    <w:rsid w:val="00E77313"/>
    <w:rsid w:val="00E775D2"/>
    <w:rsid w:val="00E776BC"/>
    <w:rsid w:val="00E77865"/>
    <w:rsid w:val="00E779A7"/>
    <w:rsid w:val="00E77CED"/>
    <w:rsid w:val="00E804C7"/>
    <w:rsid w:val="00E80D6F"/>
    <w:rsid w:val="00E80F01"/>
    <w:rsid w:val="00E811F1"/>
    <w:rsid w:val="00E81903"/>
    <w:rsid w:val="00E81971"/>
    <w:rsid w:val="00E81C75"/>
    <w:rsid w:val="00E81FF5"/>
    <w:rsid w:val="00E82433"/>
    <w:rsid w:val="00E8250D"/>
    <w:rsid w:val="00E826F9"/>
    <w:rsid w:val="00E82803"/>
    <w:rsid w:val="00E829D0"/>
    <w:rsid w:val="00E83566"/>
    <w:rsid w:val="00E835E0"/>
    <w:rsid w:val="00E83689"/>
    <w:rsid w:val="00E83774"/>
    <w:rsid w:val="00E837EE"/>
    <w:rsid w:val="00E83903"/>
    <w:rsid w:val="00E83A70"/>
    <w:rsid w:val="00E83C65"/>
    <w:rsid w:val="00E83D70"/>
    <w:rsid w:val="00E84147"/>
    <w:rsid w:val="00E842C7"/>
    <w:rsid w:val="00E8556D"/>
    <w:rsid w:val="00E85605"/>
    <w:rsid w:val="00E858EF"/>
    <w:rsid w:val="00E86107"/>
    <w:rsid w:val="00E86592"/>
    <w:rsid w:val="00E866A1"/>
    <w:rsid w:val="00E8672F"/>
    <w:rsid w:val="00E86DC6"/>
    <w:rsid w:val="00E86F09"/>
    <w:rsid w:val="00E86F2D"/>
    <w:rsid w:val="00E86F4E"/>
    <w:rsid w:val="00E8758E"/>
    <w:rsid w:val="00E87B4F"/>
    <w:rsid w:val="00E87BA1"/>
    <w:rsid w:val="00E87CE2"/>
    <w:rsid w:val="00E87D4A"/>
    <w:rsid w:val="00E87DBD"/>
    <w:rsid w:val="00E87F73"/>
    <w:rsid w:val="00E900D1"/>
    <w:rsid w:val="00E90682"/>
    <w:rsid w:val="00E9086C"/>
    <w:rsid w:val="00E90A75"/>
    <w:rsid w:val="00E90AE5"/>
    <w:rsid w:val="00E9185A"/>
    <w:rsid w:val="00E919B9"/>
    <w:rsid w:val="00E91BB8"/>
    <w:rsid w:val="00E929CE"/>
    <w:rsid w:val="00E92A1E"/>
    <w:rsid w:val="00E92A94"/>
    <w:rsid w:val="00E92CEF"/>
    <w:rsid w:val="00E92E61"/>
    <w:rsid w:val="00E92E71"/>
    <w:rsid w:val="00E934C9"/>
    <w:rsid w:val="00E93581"/>
    <w:rsid w:val="00E93672"/>
    <w:rsid w:val="00E93979"/>
    <w:rsid w:val="00E93C5C"/>
    <w:rsid w:val="00E943AB"/>
    <w:rsid w:val="00E944E3"/>
    <w:rsid w:val="00E94665"/>
    <w:rsid w:val="00E946C6"/>
    <w:rsid w:val="00E948A3"/>
    <w:rsid w:val="00E9499B"/>
    <w:rsid w:val="00E94A8F"/>
    <w:rsid w:val="00E94BAC"/>
    <w:rsid w:val="00E94C37"/>
    <w:rsid w:val="00E94C8F"/>
    <w:rsid w:val="00E94FA0"/>
    <w:rsid w:val="00E9536A"/>
    <w:rsid w:val="00E95645"/>
    <w:rsid w:val="00E95A22"/>
    <w:rsid w:val="00E95CD0"/>
    <w:rsid w:val="00E960A6"/>
    <w:rsid w:val="00E96510"/>
    <w:rsid w:val="00E9667B"/>
    <w:rsid w:val="00E971FE"/>
    <w:rsid w:val="00E9722D"/>
    <w:rsid w:val="00E97398"/>
    <w:rsid w:val="00E9781E"/>
    <w:rsid w:val="00E97998"/>
    <w:rsid w:val="00E97B45"/>
    <w:rsid w:val="00E97BBE"/>
    <w:rsid w:val="00E97D4E"/>
    <w:rsid w:val="00E97EFD"/>
    <w:rsid w:val="00EA001E"/>
    <w:rsid w:val="00EA0853"/>
    <w:rsid w:val="00EA0C4B"/>
    <w:rsid w:val="00EA0EC9"/>
    <w:rsid w:val="00EA1491"/>
    <w:rsid w:val="00EA15EB"/>
    <w:rsid w:val="00EA17E3"/>
    <w:rsid w:val="00EA1993"/>
    <w:rsid w:val="00EA1A4E"/>
    <w:rsid w:val="00EA1C62"/>
    <w:rsid w:val="00EA1CE4"/>
    <w:rsid w:val="00EA214C"/>
    <w:rsid w:val="00EA2410"/>
    <w:rsid w:val="00EA25B9"/>
    <w:rsid w:val="00EA25D3"/>
    <w:rsid w:val="00EA2925"/>
    <w:rsid w:val="00EA31E5"/>
    <w:rsid w:val="00EA3265"/>
    <w:rsid w:val="00EA33F0"/>
    <w:rsid w:val="00EA344D"/>
    <w:rsid w:val="00EA3519"/>
    <w:rsid w:val="00EA3692"/>
    <w:rsid w:val="00EA3A7F"/>
    <w:rsid w:val="00EA3BF6"/>
    <w:rsid w:val="00EA3D37"/>
    <w:rsid w:val="00EA43F1"/>
    <w:rsid w:val="00EA4E96"/>
    <w:rsid w:val="00EA515D"/>
    <w:rsid w:val="00EA517B"/>
    <w:rsid w:val="00EA5837"/>
    <w:rsid w:val="00EA58F9"/>
    <w:rsid w:val="00EA5941"/>
    <w:rsid w:val="00EA5FE6"/>
    <w:rsid w:val="00EA7FCB"/>
    <w:rsid w:val="00EB06D9"/>
    <w:rsid w:val="00EB0748"/>
    <w:rsid w:val="00EB0B81"/>
    <w:rsid w:val="00EB0DF7"/>
    <w:rsid w:val="00EB14BF"/>
    <w:rsid w:val="00EB18E4"/>
    <w:rsid w:val="00EB1919"/>
    <w:rsid w:val="00EB195E"/>
    <w:rsid w:val="00EB1CD0"/>
    <w:rsid w:val="00EB1FE8"/>
    <w:rsid w:val="00EB2E5B"/>
    <w:rsid w:val="00EB2E70"/>
    <w:rsid w:val="00EB310A"/>
    <w:rsid w:val="00EB314B"/>
    <w:rsid w:val="00EB34A8"/>
    <w:rsid w:val="00EB34AF"/>
    <w:rsid w:val="00EB3D5A"/>
    <w:rsid w:val="00EB4644"/>
    <w:rsid w:val="00EB4816"/>
    <w:rsid w:val="00EB4856"/>
    <w:rsid w:val="00EB4D3F"/>
    <w:rsid w:val="00EB4ED8"/>
    <w:rsid w:val="00EB4FFC"/>
    <w:rsid w:val="00EB53E0"/>
    <w:rsid w:val="00EB570D"/>
    <w:rsid w:val="00EB57DC"/>
    <w:rsid w:val="00EB5897"/>
    <w:rsid w:val="00EB5BD9"/>
    <w:rsid w:val="00EB5C8F"/>
    <w:rsid w:val="00EB5D02"/>
    <w:rsid w:val="00EB5E66"/>
    <w:rsid w:val="00EB6CDE"/>
    <w:rsid w:val="00EB7146"/>
    <w:rsid w:val="00EB72E8"/>
    <w:rsid w:val="00EB785C"/>
    <w:rsid w:val="00EB7972"/>
    <w:rsid w:val="00EB7B54"/>
    <w:rsid w:val="00EC0439"/>
    <w:rsid w:val="00EC0677"/>
    <w:rsid w:val="00EC0CE2"/>
    <w:rsid w:val="00EC0DB4"/>
    <w:rsid w:val="00EC0F13"/>
    <w:rsid w:val="00EC144A"/>
    <w:rsid w:val="00EC15DF"/>
    <w:rsid w:val="00EC1728"/>
    <w:rsid w:val="00EC1D5B"/>
    <w:rsid w:val="00EC2BE0"/>
    <w:rsid w:val="00EC2F8B"/>
    <w:rsid w:val="00EC3334"/>
    <w:rsid w:val="00EC3E17"/>
    <w:rsid w:val="00EC3EE8"/>
    <w:rsid w:val="00EC431A"/>
    <w:rsid w:val="00EC432E"/>
    <w:rsid w:val="00EC4405"/>
    <w:rsid w:val="00EC4419"/>
    <w:rsid w:val="00EC4915"/>
    <w:rsid w:val="00EC4D42"/>
    <w:rsid w:val="00EC4E9F"/>
    <w:rsid w:val="00EC5D6B"/>
    <w:rsid w:val="00EC6099"/>
    <w:rsid w:val="00EC675E"/>
    <w:rsid w:val="00EC6EA2"/>
    <w:rsid w:val="00EC6F2D"/>
    <w:rsid w:val="00EC7335"/>
    <w:rsid w:val="00EC7459"/>
    <w:rsid w:val="00EC7A1C"/>
    <w:rsid w:val="00EC7D2F"/>
    <w:rsid w:val="00EC7D6F"/>
    <w:rsid w:val="00EC7FEA"/>
    <w:rsid w:val="00ED020F"/>
    <w:rsid w:val="00ED0285"/>
    <w:rsid w:val="00ED033C"/>
    <w:rsid w:val="00ED0692"/>
    <w:rsid w:val="00ED197E"/>
    <w:rsid w:val="00ED1EAA"/>
    <w:rsid w:val="00ED2537"/>
    <w:rsid w:val="00ED28CA"/>
    <w:rsid w:val="00ED2961"/>
    <w:rsid w:val="00ED29D1"/>
    <w:rsid w:val="00ED32F0"/>
    <w:rsid w:val="00ED3577"/>
    <w:rsid w:val="00ED3923"/>
    <w:rsid w:val="00ED39FD"/>
    <w:rsid w:val="00ED43A3"/>
    <w:rsid w:val="00ED43EA"/>
    <w:rsid w:val="00ED4674"/>
    <w:rsid w:val="00ED47B0"/>
    <w:rsid w:val="00ED4FFE"/>
    <w:rsid w:val="00ED5062"/>
    <w:rsid w:val="00ED5562"/>
    <w:rsid w:val="00ED55EC"/>
    <w:rsid w:val="00ED57C3"/>
    <w:rsid w:val="00ED61AF"/>
    <w:rsid w:val="00ED6D1F"/>
    <w:rsid w:val="00ED72F8"/>
    <w:rsid w:val="00ED73DC"/>
    <w:rsid w:val="00ED7A5D"/>
    <w:rsid w:val="00ED7D78"/>
    <w:rsid w:val="00ED7FED"/>
    <w:rsid w:val="00EE0228"/>
    <w:rsid w:val="00EE09AF"/>
    <w:rsid w:val="00EE09F8"/>
    <w:rsid w:val="00EE0E1C"/>
    <w:rsid w:val="00EE137D"/>
    <w:rsid w:val="00EE1962"/>
    <w:rsid w:val="00EE1A91"/>
    <w:rsid w:val="00EE1E81"/>
    <w:rsid w:val="00EE2132"/>
    <w:rsid w:val="00EE2386"/>
    <w:rsid w:val="00EE2E1F"/>
    <w:rsid w:val="00EE2E48"/>
    <w:rsid w:val="00EE2E4A"/>
    <w:rsid w:val="00EE2EB9"/>
    <w:rsid w:val="00EE340D"/>
    <w:rsid w:val="00EE35E4"/>
    <w:rsid w:val="00EE38DE"/>
    <w:rsid w:val="00EE4395"/>
    <w:rsid w:val="00EE46BB"/>
    <w:rsid w:val="00EE4AC4"/>
    <w:rsid w:val="00EE4C0D"/>
    <w:rsid w:val="00EE4E8D"/>
    <w:rsid w:val="00EE57A5"/>
    <w:rsid w:val="00EE60E1"/>
    <w:rsid w:val="00EE639E"/>
    <w:rsid w:val="00EE64D6"/>
    <w:rsid w:val="00EE6537"/>
    <w:rsid w:val="00EE65D2"/>
    <w:rsid w:val="00EE685B"/>
    <w:rsid w:val="00EE6A6D"/>
    <w:rsid w:val="00EE7862"/>
    <w:rsid w:val="00EE7B85"/>
    <w:rsid w:val="00EE7E23"/>
    <w:rsid w:val="00EF0D5F"/>
    <w:rsid w:val="00EF13A3"/>
    <w:rsid w:val="00EF1602"/>
    <w:rsid w:val="00EF1674"/>
    <w:rsid w:val="00EF18B5"/>
    <w:rsid w:val="00EF1A2C"/>
    <w:rsid w:val="00EF1D84"/>
    <w:rsid w:val="00EF2081"/>
    <w:rsid w:val="00EF266E"/>
    <w:rsid w:val="00EF3466"/>
    <w:rsid w:val="00EF3652"/>
    <w:rsid w:val="00EF3CE2"/>
    <w:rsid w:val="00EF450E"/>
    <w:rsid w:val="00EF49DF"/>
    <w:rsid w:val="00EF4A16"/>
    <w:rsid w:val="00EF50EE"/>
    <w:rsid w:val="00EF55E4"/>
    <w:rsid w:val="00EF58DA"/>
    <w:rsid w:val="00EF5E01"/>
    <w:rsid w:val="00EF60B2"/>
    <w:rsid w:val="00EF6348"/>
    <w:rsid w:val="00EF63EE"/>
    <w:rsid w:val="00EF6687"/>
    <w:rsid w:val="00EF6BA5"/>
    <w:rsid w:val="00EF7082"/>
    <w:rsid w:val="00EF77BE"/>
    <w:rsid w:val="00EF7BC4"/>
    <w:rsid w:val="00EF7E5D"/>
    <w:rsid w:val="00EF7F17"/>
    <w:rsid w:val="00EF7F7F"/>
    <w:rsid w:val="00F005B7"/>
    <w:rsid w:val="00F00959"/>
    <w:rsid w:val="00F00F43"/>
    <w:rsid w:val="00F0180A"/>
    <w:rsid w:val="00F01860"/>
    <w:rsid w:val="00F019EA"/>
    <w:rsid w:val="00F01A18"/>
    <w:rsid w:val="00F01B11"/>
    <w:rsid w:val="00F022AC"/>
    <w:rsid w:val="00F02518"/>
    <w:rsid w:val="00F028DD"/>
    <w:rsid w:val="00F02EF5"/>
    <w:rsid w:val="00F031A5"/>
    <w:rsid w:val="00F031E7"/>
    <w:rsid w:val="00F0379F"/>
    <w:rsid w:val="00F0387E"/>
    <w:rsid w:val="00F03ADC"/>
    <w:rsid w:val="00F04778"/>
    <w:rsid w:val="00F04B48"/>
    <w:rsid w:val="00F05572"/>
    <w:rsid w:val="00F05C24"/>
    <w:rsid w:val="00F06003"/>
    <w:rsid w:val="00F060AA"/>
    <w:rsid w:val="00F06FAB"/>
    <w:rsid w:val="00F07528"/>
    <w:rsid w:val="00F075B5"/>
    <w:rsid w:val="00F07949"/>
    <w:rsid w:val="00F07C19"/>
    <w:rsid w:val="00F07CEB"/>
    <w:rsid w:val="00F1058F"/>
    <w:rsid w:val="00F10919"/>
    <w:rsid w:val="00F10B03"/>
    <w:rsid w:val="00F10C20"/>
    <w:rsid w:val="00F10D6A"/>
    <w:rsid w:val="00F11721"/>
    <w:rsid w:val="00F12266"/>
    <w:rsid w:val="00F1245C"/>
    <w:rsid w:val="00F1291E"/>
    <w:rsid w:val="00F12929"/>
    <w:rsid w:val="00F12E5B"/>
    <w:rsid w:val="00F12E9A"/>
    <w:rsid w:val="00F131BA"/>
    <w:rsid w:val="00F1417B"/>
    <w:rsid w:val="00F14317"/>
    <w:rsid w:val="00F144AD"/>
    <w:rsid w:val="00F146EA"/>
    <w:rsid w:val="00F1485A"/>
    <w:rsid w:val="00F14E29"/>
    <w:rsid w:val="00F14FA1"/>
    <w:rsid w:val="00F151A5"/>
    <w:rsid w:val="00F153D2"/>
    <w:rsid w:val="00F15506"/>
    <w:rsid w:val="00F158E9"/>
    <w:rsid w:val="00F15C23"/>
    <w:rsid w:val="00F15F67"/>
    <w:rsid w:val="00F15FB6"/>
    <w:rsid w:val="00F16177"/>
    <w:rsid w:val="00F163DB"/>
    <w:rsid w:val="00F1659B"/>
    <w:rsid w:val="00F16B2E"/>
    <w:rsid w:val="00F16DC9"/>
    <w:rsid w:val="00F16E03"/>
    <w:rsid w:val="00F16E06"/>
    <w:rsid w:val="00F16E63"/>
    <w:rsid w:val="00F17482"/>
    <w:rsid w:val="00F1765D"/>
    <w:rsid w:val="00F1791E"/>
    <w:rsid w:val="00F17A41"/>
    <w:rsid w:val="00F20054"/>
    <w:rsid w:val="00F20103"/>
    <w:rsid w:val="00F202AB"/>
    <w:rsid w:val="00F2066E"/>
    <w:rsid w:val="00F2077A"/>
    <w:rsid w:val="00F20EAF"/>
    <w:rsid w:val="00F21286"/>
    <w:rsid w:val="00F21F3D"/>
    <w:rsid w:val="00F22532"/>
    <w:rsid w:val="00F226D2"/>
    <w:rsid w:val="00F226FA"/>
    <w:rsid w:val="00F22D43"/>
    <w:rsid w:val="00F22D70"/>
    <w:rsid w:val="00F23700"/>
    <w:rsid w:val="00F23B21"/>
    <w:rsid w:val="00F23BFD"/>
    <w:rsid w:val="00F23E13"/>
    <w:rsid w:val="00F241CA"/>
    <w:rsid w:val="00F24239"/>
    <w:rsid w:val="00F2437E"/>
    <w:rsid w:val="00F24B1A"/>
    <w:rsid w:val="00F25124"/>
    <w:rsid w:val="00F25233"/>
    <w:rsid w:val="00F2558E"/>
    <w:rsid w:val="00F25790"/>
    <w:rsid w:val="00F257FC"/>
    <w:rsid w:val="00F2594C"/>
    <w:rsid w:val="00F25B16"/>
    <w:rsid w:val="00F26EDA"/>
    <w:rsid w:val="00F26F39"/>
    <w:rsid w:val="00F272CB"/>
    <w:rsid w:val="00F2738C"/>
    <w:rsid w:val="00F277C1"/>
    <w:rsid w:val="00F27D1A"/>
    <w:rsid w:val="00F27F0E"/>
    <w:rsid w:val="00F27F82"/>
    <w:rsid w:val="00F27FFB"/>
    <w:rsid w:val="00F30013"/>
    <w:rsid w:val="00F306E2"/>
    <w:rsid w:val="00F308CA"/>
    <w:rsid w:val="00F31314"/>
    <w:rsid w:val="00F3131D"/>
    <w:rsid w:val="00F313B0"/>
    <w:rsid w:val="00F317DB"/>
    <w:rsid w:val="00F318A8"/>
    <w:rsid w:val="00F31943"/>
    <w:rsid w:val="00F31B4D"/>
    <w:rsid w:val="00F32440"/>
    <w:rsid w:val="00F32C20"/>
    <w:rsid w:val="00F32D5D"/>
    <w:rsid w:val="00F32F2E"/>
    <w:rsid w:val="00F3300D"/>
    <w:rsid w:val="00F33342"/>
    <w:rsid w:val="00F33679"/>
    <w:rsid w:val="00F33A65"/>
    <w:rsid w:val="00F34A75"/>
    <w:rsid w:val="00F352C7"/>
    <w:rsid w:val="00F3549C"/>
    <w:rsid w:val="00F355F2"/>
    <w:rsid w:val="00F35622"/>
    <w:rsid w:val="00F35C94"/>
    <w:rsid w:val="00F363E9"/>
    <w:rsid w:val="00F368DE"/>
    <w:rsid w:val="00F368F2"/>
    <w:rsid w:val="00F3697C"/>
    <w:rsid w:val="00F369DE"/>
    <w:rsid w:val="00F36AFA"/>
    <w:rsid w:val="00F371FA"/>
    <w:rsid w:val="00F3745C"/>
    <w:rsid w:val="00F3769B"/>
    <w:rsid w:val="00F402FC"/>
    <w:rsid w:val="00F403BF"/>
    <w:rsid w:val="00F40618"/>
    <w:rsid w:val="00F4087A"/>
    <w:rsid w:val="00F41086"/>
    <w:rsid w:val="00F41543"/>
    <w:rsid w:val="00F41D9F"/>
    <w:rsid w:val="00F41DE7"/>
    <w:rsid w:val="00F41E5B"/>
    <w:rsid w:val="00F421A1"/>
    <w:rsid w:val="00F42228"/>
    <w:rsid w:val="00F42354"/>
    <w:rsid w:val="00F424D5"/>
    <w:rsid w:val="00F42513"/>
    <w:rsid w:val="00F431D3"/>
    <w:rsid w:val="00F435F3"/>
    <w:rsid w:val="00F435F9"/>
    <w:rsid w:val="00F44050"/>
    <w:rsid w:val="00F4447B"/>
    <w:rsid w:val="00F445A2"/>
    <w:rsid w:val="00F447BA"/>
    <w:rsid w:val="00F44934"/>
    <w:rsid w:val="00F44A04"/>
    <w:rsid w:val="00F44FBF"/>
    <w:rsid w:val="00F45159"/>
    <w:rsid w:val="00F45839"/>
    <w:rsid w:val="00F45EA8"/>
    <w:rsid w:val="00F463BB"/>
    <w:rsid w:val="00F47392"/>
    <w:rsid w:val="00F47479"/>
    <w:rsid w:val="00F478E4"/>
    <w:rsid w:val="00F47A0F"/>
    <w:rsid w:val="00F47FCF"/>
    <w:rsid w:val="00F5019D"/>
    <w:rsid w:val="00F50444"/>
    <w:rsid w:val="00F507B9"/>
    <w:rsid w:val="00F50E1B"/>
    <w:rsid w:val="00F5117D"/>
    <w:rsid w:val="00F518D8"/>
    <w:rsid w:val="00F51A87"/>
    <w:rsid w:val="00F51DAC"/>
    <w:rsid w:val="00F52366"/>
    <w:rsid w:val="00F52A8C"/>
    <w:rsid w:val="00F52DE9"/>
    <w:rsid w:val="00F52E7F"/>
    <w:rsid w:val="00F5318B"/>
    <w:rsid w:val="00F533BD"/>
    <w:rsid w:val="00F53473"/>
    <w:rsid w:val="00F5379E"/>
    <w:rsid w:val="00F54630"/>
    <w:rsid w:val="00F5472B"/>
    <w:rsid w:val="00F54921"/>
    <w:rsid w:val="00F54C6E"/>
    <w:rsid w:val="00F55203"/>
    <w:rsid w:val="00F553BE"/>
    <w:rsid w:val="00F554FD"/>
    <w:rsid w:val="00F55661"/>
    <w:rsid w:val="00F557B8"/>
    <w:rsid w:val="00F55AF0"/>
    <w:rsid w:val="00F55BA8"/>
    <w:rsid w:val="00F55C5A"/>
    <w:rsid w:val="00F55D9B"/>
    <w:rsid w:val="00F56430"/>
    <w:rsid w:val="00F5662D"/>
    <w:rsid w:val="00F566D4"/>
    <w:rsid w:val="00F567D8"/>
    <w:rsid w:val="00F56826"/>
    <w:rsid w:val="00F568D3"/>
    <w:rsid w:val="00F56E4F"/>
    <w:rsid w:val="00F57626"/>
    <w:rsid w:val="00F60133"/>
    <w:rsid w:val="00F6023C"/>
    <w:rsid w:val="00F60549"/>
    <w:rsid w:val="00F609BB"/>
    <w:rsid w:val="00F60A01"/>
    <w:rsid w:val="00F60ADB"/>
    <w:rsid w:val="00F60DC9"/>
    <w:rsid w:val="00F61589"/>
    <w:rsid w:val="00F62281"/>
    <w:rsid w:val="00F62290"/>
    <w:rsid w:val="00F62588"/>
    <w:rsid w:val="00F627B6"/>
    <w:rsid w:val="00F62826"/>
    <w:rsid w:val="00F6290B"/>
    <w:rsid w:val="00F62A1A"/>
    <w:rsid w:val="00F63146"/>
    <w:rsid w:val="00F63304"/>
    <w:rsid w:val="00F635DC"/>
    <w:rsid w:val="00F63787"/>
    <w:rsid w:val="00F63E2E"/>
    <w:rsid w:val="00F63EFD"/>
    <w:rsid w:val="00F64240"/>
    <w:rsid w:val="00F646DF"/>
    <w:rsid w:val="00F64893"/>
    <w:rsid w:val="00F64A6C"/>
    <w:rsid w:val="00F65190"/>
    <w:rsid w:val="00F65873"/>
    <w:rsid w:val="00F659AF"/>
    <w:rsid w:val="00F65B6B"/>
    <w:rsid w:val="00F65CB8"/>
    <w:rsid w:val="00F66254"/>
    <w:rsid w:val="00F6636F"/>
    <w:rsid w:val="00F66444"/>
    <w:rsid w:val="00F66543"/>
    <w:rsid w:val="00F66574"/>
    <w:rsid w:val="00F665B8"/>
    <w:rsid w:val="00F6688D"/>
    <w:rsid w:val="00F66A30"/>
    <w:rsid w:val="00F670B4"/>
    <w:rsid w:val="00F671F9"/>
    <w:rsid w:val="00F6721B"/>
    <w:rsid w:val="00F67294"/>
    <w:rsid w:val="00F67314"/>
    <w:rsid w:val="00F67425"/>
    <w:rsid w:val="00F675ED"/>
    <w:rsid w:val="00F67887"/>
    <w:rsid w:val="00F67AC1"/>
    <w:rsid w:val="00F67D21"/>
    <w:rsid w:val="00F704F3"/>
    <w:rsid w:val="00F70B50"/>
    <w:rsid w:val="00F70D58"/>
    <w:rsid w:val="00F71270"/>
    <w:rsid w:val="00F71A10"/>
    <w:rsid w:val="00F71BE1"/>
    <w:rsid w:val="00F71F65"/>
    <w:rsid w:val="00F727CC"/>
    <w:rsid w:val="00F72CC0"/>
    <w:rsid w:val="00F72EA1"/>
    <w:rsid w:val="00F73744"/>
    <w:rsid w:val="00F73805"/>
    <w:rsid w:val="00F748F5"/>
    <w:rsid w:val="00F749E9"/>
    <w:rsid w:val="00F74C28"/>
    <w:rsid w:val="00F75319"/>
    <w:rsid w:val="00F75394"/>
    <w:rsid w:val="00F7554B"/>
    <w:rsid w:val="00F7567F"/>
    <w:rsid w:val="00F758E1"/>
    <w:rsid w:val="00F75AA3"/>
    <w:rsid w:val="00F762FA"/>
    <w:rsid w:val="00F763D3"/>
    <w:rsid w:val="00F768E1"/>
    <w:rsid w:val="00F76942"/>
    <w:rsid w:val="00F76B48"/>
    <w:rsid w:val="00F77208"/>
    <w:rsid w:val="00F77223"/>
    <w:rsid w:val="00F775D5"/>
    <w:rsid w:val="00F800DD"/>
    <w:rsid w:val="00F801D3"/>
    <w:rsid w:val="00F803E9"/>
    <w:rsid w:val="00F8075C"/>
    <w:rsid w:val="00F809E6"/>
    <w:rsid w:val="00F80D17"/>
    <w:rsid w:val="00F811DA"/>
    <w:rsid w:val="00F812AB"/>
    <w:rsid w:val="00F814B0"/>
    <w:rsid w:val="00F814E2"/>
    <w:rsid w:val="00F81B82"/>
    <w:rsid w:val="00F81B8D"/>
    <w:rsid w:val="00F81DEB"/>
    <w:rsid w:val="00F82CD2"/>
    <w:rsid w:val="00F82CFA"/>
    <w:rsid w:val="00F82EA1"/>
    <w:rsid w:val="00F82EC5"/>
    <w:rsid w:val="00F83DF0"/>
    <w:rsid w:val="00F8432B"/>
    <w:rsid w:val="00F8437F"/>
    <w:rsid w:val="00F844AC"/>
    <w:rsid w:val="00F847B3"/>
    <w:rsid w:val="00F847ED"/>
    <w:rsid w:val="00F84CD6"/>
    <w:rsid w:val="00F84DDA"/>
    <w:rsid w:val="00F84F72"/>
    <w:rsid w:val="00F856BA"/>
    <w:rsid w:val="00F8654F"/>
    <w:rsid w:val="00F86591"/>
    <w:rsid w:val="00F866A4"/>
    <w:rsid w:val="00F86C62"/>
    <w:rsid w:val="00F871E4"/>
    <w:rsid w:val="00F87506"/>
    <w:rsid w:val="00F877E8"/>
    <w:rsid w:val="00F878D8"/>
    <w:rsid w:val="00F87AB7"/>
    <w:rsid w:val="00F87D53"/>
    <w:rsid w:val="00F9078B"/>
    <w:rsid w:val="00F90BCC"/>
    <w:rsid w:val="00F90D6E"/>
    <w:rsid w:val="00F9117B"/>
    <w:rsid w:val="00F91961"/>
    <w:rsid w:val="00F91AD9"/>
    <w:rsid w:val="00F9291C"/>
    <w:rsid w:val="00F929BC"/>
    <w:rsid w:val="00F935CE"/>
    <w:rsid w:val="00F936A8"/>
    <w:rsid w:val="00F939E0"/>
    <w:rsid w:val="00F93E42"/>
    <w:rsid w:val="00F93E84"/>
    <w:rsid w:val="00F93F10"/>
    <w:rsid w:val="00F94148"/>
    <w:rsid w:val="00F94AEE"/>
    <w:rsid w:val="00F94AF9"/>
    <w:rsid w:val="00F94FD7"/>
    <w:rsid w:val="00F95B55"/>
    <w:rsid w:val="00F95D18"/>
    <w:rsid w:val="00F95F3C"/>
    <w:rsid w:val="00F96150"/>
    <w:rsid w:val="00F9619D"/>
    <w:rsid w:val="00F9683C"/>
    <w:rsid w:val="00F9686B"/>
    <w:rsid w:val="00F968AD"/>
    <w:rsid w:val="00F96A61"/>
    <w:rsid w:val="00F96A89"/>
    <w:rsid w:val="00F97033"/>
    <w:rsid w:val="00F97459"/>
    <w:rsid w:val="00F976F9"/>
    <w:rsid w:val="00F97810"/>
    <w:rsid w:val="00FA0081"/>
    <w:rsid w:val="00FA00E4"/>
    <w:rsid w:val="00FA0166"/>
    <w:rsid w:val="00FA01AA"/>
    <w:rsid w:val="00FA05A1"/>
    <w:rsid w:val="00FA06B9"/>
    <w:rsid w:val="00FA0ABB"/>
    <w:rsid w:val="00FA1228"/>
    <w:rsid w:val="00FA1419"/>
    <w:rsid w:val="00FA1764"/>
    <w:rsid w:val="00FA1871"/>
    <w:rsid w:val="00FA1A46"/>
    <w:rsid w:val="00FA1B9C"/>
    <w:rsid w:val="00FA1DCB"/>
    <w:rsid w:val="00FA1EB3"/>
    <w:rsid w:val="00FA20AE"/>
    <w:rsid w:val="00FA22C0"/>
    <w:rsid w:val="00FA246A"/>
    <w:rsid w:val="00FA24A6"/>
    <w:rsid w:val="00FA29A5"/>
    <w:rsid w:val="00FA2A97"/>
    <w:rsid w:val="00FA2C8F"/>
    <w:rsid w:val="00FA2EC6"/>
    <w:rsid w:val="00FA314B"/>
    <w:rsid w:val="00FA34B3"/>
    <w:rsid w:val="00FA36AD"/>
    <w:rsid w:val="00FA38D1"/>
    <w:rsid w:val="00FA3BFD"/>
    <w:rsid w:val="00FA4189"/>
    <w:rsid w:val="00FA45D6"/>
    <w:rsid w:val="00FA4605"/>
    <w:rsid w:val="00FA4629"/>
    <w:rsid w:val="00FA47EB"/>
    <w:rsid w:val="00FA552D"/>
    <w:rsid w:val="00FA701A"/>
    <w:rsid w:val="00FA741E"/>
    <w:rsid w:val="00FA7536"/>
    <w:rsid w:val="00FA7A16"/>
    <w:rsid w:val="00FA7B34"/>
    <w:rsid w:val="00FA7C2D"/>
    <w:rsid w:val="00FA7E36"/>
    <w:rsid w:val="00FB1028"/>
    <w:rsid w:val="00FB114A"/>
    <w:rsid w:val="00FB1B2D"/>
    <w:rsid w:val="00FB1EA2"/>
    <w:rsid w:val="00FB2065"/>
    <w:rsid w:val="00FB23FE"/>
    <w:rsid w:val="00FB268B"/>
    <w:rsid w:val="00FB2C21"/>
    <w:rsid w:val="00FB2E4F"/>
    <w:rsid w:val="00FB306E"/>
    <w:rsid w:val="00FB353D"/>
    <w:rsid w:val="00FB357C"/>
    <w:rsid w:val="00FB374E"/>
    <w:rsid w:val="00FB3CF8"/>
    <w:rsid w:val="00FB3D21"/>
    <w:rsid w:val="00FB4365"/>
    <w:rsid w:val="00FB46ED"/>
    <w:rsid w:val="00FB4E44"/>
    <w:rsid w:val="00FB50F1"/>
    <w:rsid w:val="00FB5119"/>
    <w:rsid w:val="00FB5B08"/>
    <w:rsid w:val="00FB5BA3"/>
    <w:rsid w:val="00FB60AF"/>
    <w:rsid w:val="00FB61B7"/>
    <w:rsid w:val="00FB6243"/>
    <w:rsid w:val="00FB62AC"/>
    <w:rsid w:val="00FB6334"/>
    <w:rsid w:val="00FB633D"/>
    <w:rsid w:val="00FB637A"/>
    <w:rsid w:val="00FB645C"/>
    <w:rsid w:val="00FB716C"/>
    <w:rsid w:val="00FB7307"/>
    <w:rsid w:val="00FB7837"/>
    <w:rsid w:val="00FB7E5F"/>
    <w:rsid w:val="00FC08A1"/>
    <w:rsid w:val="00FC0B32"/>
    <w:rsid w:val="00FC0EB5"/>
    <w:rsid w:val="00FC0F56"/>
    <w:rsid w:val="00FC1B9D"/>
    <w:rsid w:val="00FC1E0A"/>
    <w:rsid w:val="00FC23FA"/>
    <w:rsid w:val="00FC24AA"/>
    <w:rsid w:val="00FC2AB8"/>
    <w:rsid w:val="00FC2E74"/>
    <w:rsid w:val="00FC2FC5"/>
    <w:rsid w:val="00FC4201"/>
    <w:rsid w:val="00FC44C4"/>
    <w:rsid w:val="00FC45E2"/>
    <w:rsid w:val="00FC6230"/>
    <w:rsid w:val="00FC624F"/>
    <w:rsid w:val="00FC649F"/>
    <w:rsid w:val="00FC6D5F"/>
    <w:rsid w:val="00FC70C7"/>
    <w:rsid w:val="00FC7115"/>
    <w:rsid w:val="00FC733C"/>
    <w:rsid w:val="00FC7615"/>
    <w:rsid w:val="00FC79EF"/>
    <w:rsid w:val="00FC7AA6"/>
    <w:rsid w:val="00FC7B9B"/>
    <w:rsid w:val="00FD0600"/>
    <w:rsid w:val="00FD0AAC"/>
    <w:rsid w:val="00FD0E62"/>
    <w:rsid w:val="00FD1095"/>
    <w:rsid w:val="00FD16B9"/>
    <w:rsid w:val="00FD177A"/>
    <w:rsid w:val="00FD1D87"/>
    <w:rsid w:val="00FD23BA"/>
    <w:rsid w:val="00FD247E"/>
    <w:rsid w:val="00FD24B8"/>
    <w:rsid w:val="00FD24E7"/>
    <w:rsid w:val="00FD2779"/>
    <w:rsid w:val="00FD2939"/>
    <w:rsid w:val="00FD2B9A"/>
    <w:rsid w:val="00FD2E7C"/>
    <w:rsid w:val="00FD35F8"/>
    <w:rsid w:val="00FD3AAE"/>
    <w:rsid w:val="00FD3C3A"/>
    <w:rsid w:val="00FD407A"/>
    <w:rsid w:val="00FD4276"/>
    <w:rsid w:val="00FD42EC"/>
    <w:rsid w:val="00FD4BAF"/>
    <w:rsid w:val="00FD4C60"/>
    <w:rsid w:val="00FD4D26"/>
    <w:rsid w:val="00FD52FB"/>
    <w:rsid w:val="00FD5471"/>
    <w:rsid w:val="00FD5548"/>
    <w:rsid w:val="00FD669B"/>
    <w:rsid w:val="00FD6C97"/>
    <w:rsid w:val="00FD7457"/>
    <w:rsid w:val="00FD7CD6"/>
    <w:rsid w:val="00FD7E50"/>
    <w:rsid w:val="00FE0050"/>
    <w:rsid w:val="00FE02D5"/>
    <w:rsid w:val="00FE03F2"/>
    <w:rsid w:val="00FE057E"/>
    <w:rsid w:val="00FE05EA"/>
    <w:rsid w:val="00FE0C78"/>
    <w:rsid w:val="00FE0D6E"/>
    <w:rsid w:val="00FE1075"/>
    <w:rsid w:val="00FE15D4"/>
    <w:rsid w:val="00FE193E"/>
    <w:rsid w:val="00FE1DFF"/>
    <w:rsid w:val="00FE1F3F"/>
    <w:rsid w:val="00FE22FE"/>
    <w:rsid w:val="00FE25B3"/>
    <w:rsid w:val="00FE2E6C"/>
    <w:rsid w:val="00FE31E2"/>
    <w:rsid w:val="00FE340F"/>
    <w:rsid w:val="00FE39F2"/>
    <w:rsid w:val="00FE3C0C"/>
    <w:rsid w:val="00FE403B"/>
    <w:rsid w:val="00FE41BC"/>
    <w:rsid w:val="00FE4348"/>
    <w:rsid w:val="00FE4976"/>
    <w:rsid w:val="00FE4AF6"/>
    <w:rsid w:val="00FE4D60"/>
    <w:rsid w:val="00FE4E44"/>
    <w:rsid w:val="00FE4EF6"/>
    <w:rsid w:val="00FE526F"/>
    <w:rsid w:val="00FE5291"/>
    <w:rsid w:val="00FE53CB"/>
    <w:rsid w:val="00FE5B9D"/>
    <w:rsid w:val="00FE68E6"/>
    <w:rsid w:val="00FE6C7B"/>
    <w:rsid w:val="00FE6E13"/>
    <w:rsid w:val="00FE6F2C"/>
    <w:rsid w:val="00FE73CD"/>
    <w:rsid w:val="00FE75E2"/>
    <w:rsid w:val="00FE79DF"/>
    <w:rsid w:val="00FE7C8B"/>
    <w:rsid w:val="00FE7CBC"/>
    <w:rsid w:val="00FF0054"/>
    <w:rsid w:val="00FF0089"/>
    <w:rsid w:val="00FF0218"/>
    <w:rsid w:val="00FF0C26"/>
    <w:rsid w:val="00FF0CDA"/>
    <w:rsid w:val="00FF0E6F"/>
    <w:rsid w:val="00FF1250"/>
    <w:rsid w:val="00FF172B"/>
    <w:rsid w:val="00FF1903"/>
    <w:rsid w:val="00FF1916"/>
    <w:rsid w:val="00FF20A7"/>
    <w:rsid w:val="00FF21C3"/>
    <w:rsid w:val="00FF21D7"/>
    <w:rsid w:val="00FF2502"/>
    <w:rsid w:val="00FF2CE1"/>
    <w:rsid w:val="00FF2CF0"/>
    <w:rsid w:val="00FF2E1C"/>
    <w:rsid w:val="00FF32CA"/>
    <w:rsid w:val="00FF32F8"/>
    <w:rsid w:val="00FF364A"/>
    <w:rsid w:val="00FF36C7"/>
    <w:rsid w:val="00FF3744"/>
    <w:rsid w:val="00FF3969"/>
    <w:rsid w:val="00FF3FE2"/>
    <w:rsid w:val="00FF419D"/>
    <w:rsid w:val="00FF4289"/>
    <w:rsid w:val="00FF45AE"/>
    <w:rsid w:val="00FF499E"/>
    <w:rsid w:val="00FF4A1E"/>
    <w:rsid w:val="00FF4A66"/>
    <w:rsid w:val="00FF4B4D"/>
    <w:rsid w:val="00FF4CCE"/>
    <w:rsid w:val="00FF4E7C"/>
    <w:rsid w:val="00FF4F5C"/>
    <w:rsid w:val="00FF51D5"/>
    <w:rsid w:val="00FF522C"/>
    <w:rsid w:val="00FF54E5"/>
    <w:rsid w:val="00FF5696"/>
    <w:rsid w:val="00FF5799"/>
    <w:rsid w:val="00FF57C8"/>
    <w:rsid w:val="00FF5E46"/>
    <w:rsid w:val="00FF5F16"/>
    <w:rsid w:val="00FF62E6"/>
    <w:rsid w:val="00FF64FE"/>
    <w:rsid w:val="00FF66F0"/>
    <w:rsid w:val="00FF6F48"/>
    <w:rsid w:val="00FF71F4"/>
    <w:rsid w:val="00FF7491"/>
    <w:rsid w:val="00FF75A6"/>
    <w:rsid w:val="00FF7E71"/>
    <w:rsid w:val="00FF7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,#eaeaea,silver"/>
    </o:shapedefaults>
    <o:shapelayout v:ext="edit">
      <o:idmap v:ext="edit" data="2"/>
    </o:shapelayout>
  </w:shapeDefaults>
  <w:decimalSymbol w:val=","/>
  <w:listSeparator w:val=";"/>
  <w14:docId w14:val="1D63E6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D0696"/>
    <w:pPr>
      <w:ind w:right="57"/>
      <w:jc w:val="both"/>
    </w:pPr>
    <w:rPr>
      <w:rFonts w:ascii="Arial" w:hAnsi="Arial"/>
      <w:sz w:val="22"/>
      <w:szCs w:val="24"/>
      <w:lang w:bidi="he-IL"/>
    </w:rPr>
  </w:style>
  <w:style w:type="paragraph" w:styleId="Titolo1">
    <w:name w:val="heading 1"/>
    <w:aliases w:val="H1"/>
    <w:basedOn w:val="Normale"/>
    <w:next w:val="Normale"/>
    <w:qFormat/>
    <w:pPr>
      <w:keepNext/>
      <w:jc w:val="center"/>
      <w:outlineLvl w:val="0"/>
    </w:pPr>
    <w:rPr>
      <w:b/>
      <w:sz w:val="24"/>
    </w:rPr>
  </w:style>
  <w:style w:type="paragraph" w:styleId="Titolo2">
    <w:name w:val="heading 2"/>
    <w:aliases w:val="TF-Overskrit 2,H2,21,h2,A.B.C.,heading 2,2,2nd level,Prophead 2"/>
    <w:basedOn w:val="Normale"/>
    <w:next w:val="Normale"/>
    <w:qFormat/>
    <w:rsid w:val="00145E10"/>
    <w:pPr>
      <w:keepNext/>
      <w:tabs>
        <w:tab w:val="left" w:pos="800"/>
        <w:tab w:val="right" w:pos="8777"/>
      </w:tabs>
      <w:autoSpaceDE w:val="0"/>
      <w:autoSpaceDN w:val="0"/>
      <w:adjustRightInd w:val="0"/>
      <w:spacing w:after="120" w:line="300" w:lineRule="exact"/>
      <w:ind w:right="0"/>
      <w:jc w:val="left"/>
      <w:outlineLvl w:val="1"/>
    </w:pPr>
    <w:rPr>
      <w:rFonts w:cs="Arial"/>
      <w:b/>
      <w:bCs/>
      <w:iCs/>
      <w:color w:val="0077CF"/>
      <w:sz w:val="24"/>
      <w:lang w:bidi="ar-SA"/>
    </w:rPr>
  </w:style>
  <w:style w:type="paragraph" w:styleId="Titolo3">
    <w:name w:val="heading 3"/>
    <w:basedOn w:val="Normale"/>
    <w:next w:val="Normale"/>
    <w:qFormat/>
    <w:rsid w:val="00145E10"/>
    <w:pPr>
      <w:keepNext/>
      <w:autoSpaceDE w:val="0"/>
      <w:autoSpaceDN w:val="0"/>
      <w:adjustRightInd w:val="0"/>
      <w:spacing w:after="120" w:line="300" w:lineRule="atLeast"/>
      <w:ind w:right="0"/>
      <w:jc w:val="left"/>
      <w:outlineLvl w:val="2"/>
    </w:pPr>
    <w:rPr>
      <w:b/>
      <w:color w:val="0077CF"/>
      <w:sz w:val="24"/>
      <w:lang w:bidi="ar-SA"/>
    </w:rPr>
  </w:style>
  <w:style w:type="paragraph" w:styleId="Titolo4">
    <w:name w:val="heading 4"/>
    <w:basedOn w:val="Normale"/>
    <w:next w:val="Normale"/>
    <w:link w:val="Titolo4Carattere"/>
    <w:qFormat/>
    <w:rsid w:val="006109D2"/>
    <w:pPr>
      <w:keepNext/>
      <w:spacing w:before="240" w:after="120" w:line="300" w:lineRule="atLeast"/>
      <w:outlineLvl w:val="3"/>
    </w:pPr>
    <w:rPr>
      <w:rFonts w:cs="Arial"/>
      <w:b/>
      <w:color w:val="0077CF"/>
      <w:sz w:val="20"/>
      <w:szCs w:val="20"/>
    </w:rPr>
  </w:style>
  <w:style w:type="paragraph" w:styleId="Titolo5">
    <w:name w:val="heading 5"/>
    <w:basedOn w:val="Normale"/>
    <w:next w:val="Normale"/>
    <w:qFormat/>
    <w:rsid w:val="00244041"/>
    <w:pPr>
      <w:spacing w:before="240" w:after="60" w:line="280" w:lineRule="atLeast"/>
      <w:outlineLvl w:val="4"/>
    </w:pPr>
    <w:rPr>
      <w:rFonts w:cs="Arial"/>
      <w:b/>
      <w:color w:val="000000" w:themeColor="text1"/>
      <w:sz w:val="20"/>
      <w:szCs w:val="20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rFonts w:ascii="Times New Roman" w:hAnsi="Times New Roman"/>
      <w:i/>
      <w:szCs w:val="20"/>
    </w:r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  <w:rPr>
      <w:sz w:val="20"/>
      <w:szCs w:val="20"/>
    </w:r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i/>
      <w:sz w:val="20"/>
      <w:szCs w:val="20"/>
    </w:rPr>
  </w:style>
  <w:style w:type="paragraph" w:styleId="Titolo9">
    <w:name w:val="heading 9"/>
    <w:basedOn w:val="Normale"/>
    <w:next w:val="Normale"/>
    <w:qFormat/>
    <w:pPr>
      <w:spacing w:before="240" w:after="60"/>
      <w:outlineLvl w:val="8"/>
    </w:pPr>
    <w:rPr>
      <w:b/>
      <w:i/>
      <w:sz w:val="18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6109D2"/>
    <w:rPr>
      <w:rFonts w:ascii="Arial" w:hAnsi="Arial" w:cs="Arial"/>
      <w:b/>
      <w:color w:val="0077CF"/>
      <w:lang w:bidi="he-IL"/>
    </w:rPr>
  </w:style>
  <w:style w:type="paragraph" w:customStyle="1" w:styleId="CarattereCarattere1CarattereCarattereCarattere">
    <w:name w:val="Carattere Carattere1 Carattere Carattere Carattere"/>
    <w:basedOn w:val="Normale"/>
    <w:rsid w:val="00396C90"/>
    <w:pPr>
      <w:ind w:left="567" w:right="0"/>
      <w:jc w:val="left"/>
    </w:pPr>
    <w:rPr>
      <w:sz w:val="24"/>
      <w:lang w:bidi="ar-SA"/>
    </w:rPr>
  </w:style>
  <w:style w:type="paragraph" w:customStyle="1" w:styleId="corsivo">
    <w:name w:val="corsivo"/>
    <w:basedOn w:val="Titolo4"/>
    <w:pPr>
      <w:keepNext w:val="0"/>
      <w:spacing w:after="240"/>
      <w:ind w:left="426" w:hanging="426"/>
      <w:outlineLvl w:val="9"/>
    </w:pPr>
    <w:rPr>
      <w:rFonts w:ascii="CG Times (WN)" w:hAnsi="CG Times (WN)"/>
      <w:b w:val="0"/>
      <w:i/>
    </w:rPr>
  </w:style>
  <w:style w:type="paragraph" w:styleId="Sommario1">
    <w:name w:val="toc 1"/>
    <w:basedOn w:val="Normale"/>
    <w:next w:val="Normale"/>
    <w:uiPriority w:val="39"/>
    <w:pPr>
      <w:tabs>
        <w:tab w:val="right" w:leader="dot" w:pos="9639"/>
      </w:tabs>
      <w:spacing w:before="240"/>
    </w:pPr>
    <w:rPr>
      <w:b/>
      <w:sz w:val="20"/>
    </w:rPr>
  </w:style>
  <w:style w:type="paragraph" w:styleId="Sommario2">
    <w:name w:val="toc 2"/>
    <w:basedOn w:val="Normale"/>
    <w:next w:val="Normale"/>
    <w:uiPriority w:val="39"/>
    <w:pPr>
      <w:tabs>
        <w:tab w:val="right" w:leader="dot" w:pos="9639"/>
      </w:tabs>
      <w:spacing w:before="120"/>
      <w:ind w:left="238"/>
    </w:pPr>
    <w:rPr>
      <w:sz w:val="20"/>
    </w:rPr>
  </w:style>
  <w:style w:type="paragraph" w:styleId="Sommario3">
    <w:name w:val="toc 3"/>
    <w:basedOn w:val="Normale"/>
    <w:next w:val="Normale"/>
    <w:uiPriority w:val="39"/>
    <w:pPr>
      <w:tabs>
        <w:tab w:val="right" w:leader="dot" w:pos="9639"/>
      </w:tabs>
      <w:ind w:left="480"/>
    </w:pPr>
    <w:rPr>
      <w:sz w:val="20"/>
    </w:rPr>
  </w:style>
  <w:style w:type="paragraph" w:styleId="Sommario4">
    <w:name w:val="toc 4"/>
    <w:basedOn w:val="Normale"/>
    <w:next w:val="Normale"/>
    <w:uiPriority w:val="39"/>
    <w:pPr>
      <w:tabs>
        <w:tab w:val="right" w:leader="dot" w:pos="9639"/>
      </w:tabs>
      <w:ind w:left="720"/>
    </w:pPr>
    <w:rPr>
      <w:sz w:val="20"/>
    </w:rPr>
  </w:style>
  <w:style w:type="paragraph" w:styleId="Sommario5">
    <w:name w:val="toc 5"/>
    <w:basedOn w:val="Normale"/>
    <w:next w:val="Normale"/>
    <w:uiPriority w:val="39"/>
    <w:pPr>
      <w:tabs>
        <w:tab w:val="right" w:leader="dot" w:pos="9639"/>
      </w:tabs>
      <w:ind w:left="960"/>
    </w:pPr>
    <w:rPr>
      <w:sz w:val="20"/>
    </w:rPr>
  </w:style>
  <w:style w:type="paragraph" w:styleId="Sommario6">
    <w:name w:val="toc 6"/>
    <w:basedOn w:val="Normale"/>
    <w:next w:val="Normale"/>
    <w:uiPriority w:val="39"/>
    <w:pPr>
      <w:tabs>
        <w:tab w:val="right" w:leader="dot" w:pos="9639"/>
      </w:tabs>
      <w:ind w:left="1200"/>
    </w:pPr>
    <w:rPr>
      <w:rFonts w:ascii="Times New Roman" w:hAnsi="Times New Roman"/>
      <w:sz w:val="24"/>
    </w:rPr>
  </w:style>
  <w:style w:type="paragraph" w:styleId="Sommario7">
    <w:name w:val="toc 7"/>
    <w:basedOn w:val="Normale"/>
    <w:next w:val="Normale"/>
    <w:uiPriority w:val="39"/>
    <w:pPr>
      <w:tabs>
        <w:tab w:val="right" w:leader="dot" w:pos="9639"/>
      </w:tabs>
      <w:ind w:left="1440"/>
    </w:pPr>
    <w:rPr>
      <w:rFonts w:ascii="Times New Roman" w:hAnsi="Times New Roman"/>
      <w:sz w:val="24"/>
    </w:rPr>
  </w:style>
  <w:style w:type="paragraph" w:styleId="Sommario8">
    <w:name w:val="toc 8"/>
    <w:basedOn w:val="Normale"/>
    <w:next w:val="Normale"/>
    <w:uiPriority w:val="39"/>
    <w:pPr>
      <w:tabs>
        <w:tab w:val="right" w:leader="dot" w:pos="9639"/>
      </w:tabs>
      <w:ind w:left="1680"/>
    </w:pPr>
    <w:rPr>
      <w:rFonts w:ascii="Times New Roman" w:hAnsi="Times New Roman"/>
      <w:sz w:val="24"/>
    </w:rPr>
  </w:style>
  <w:style w:type="paragraph" w:styleId="Sommario9">
    <w:name w:val="toc 9"/>
    <w:basedOn w:val="Normale"/>
    <w:next w:val="Normale"/>
    <w:uiPriority w:val="39"/>
    <w:pPr>
      <w:tabs>
        <w:tab w:val="right" w:leader="dot" w:pos="9639"/>
      </w:tabs>
      <w:ind w:left="1920"/>
    </w:pPr>
    <w:rPr>
      <w:rFonts w:ascii="Times New Roman" w:hAnsi="Times New Roman"/>
      <w:sz w:val="24"/>
    </w:rPr>
  </w:style>
  <w:style w:type="paragraph" w:customStyle="1" w:styleId="Elencopuntato">
    <w:name w:val="Elenco puntato"/>
    <w:basedOn w:val="Normale"/>
    <w:autoRedefine/>
    <w:pPr>
      <w:tabs>
        <w:tab w:val="num" w:pos="360"/>
      </w:tabs>
      <w:spacing w:before="120"/>
      <w:ind w:left="360" w:right="567" w:hanging="360"/>
    </w:pPr>
    <w:rPr>
      <w:snapToGrid w:val="0"/>
      <w:sz w:val="24"/>
      <w:szCs w:val="20"/>
    </w:rPr>
  </w:style>
  <w:style w:type="paragraph" w:styleId="Indicedellefigure">
    <w:name w:val="table of figures"/>
    <w:basedOn w:val="Normale"/>
    <w:next w:val="Normale"/>
    <w:semiHidden/>
    <w:pPr>
      <w:ind w:left="480" w:hanging="480"/>
    </w:pPr>
    <w:rPr>
      <w:sz w:val="20"/>
      <w:szCs w:val="20"/>
    </w:rPr>
  </w:style>
  <w:style w:type="paragraph" w:styleId="Titolo">
    <w:name w:val="Title"/>
    <w:basedOn w:val="Normale"/>
    <w:qFormat/>
    <w:pPr>
      <w:jc w:val="center"/>
    </w:pPr>
    <w:rPr>
      <w:rFonts w:ascii="Times New Roman" w:hAnsi="Times New Roman"/>
      <w:b/>
      <w:sz w:val="24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Rientrocorpodeltesto3">
    <w:name w:val="Body Text Indent 3"/>
    <w:basedOn w:val="Normale"/>
    <w:pPr>
      <w:tabs>
        <w:tab w:val="left" w:pos="0"/>
      </w:tabs>
      <w:ind w:firstLine="426"/>
    </w:pPr>
    <w:rPr>
      <w:strike/>
      <w:szCs w:val="20"/>
    </w:rPr>
  </w:style>
  <w:style w:type="paragraph" w:styleId="Rientrocorpodeltesto">
    <w:name w:val="Body Text Indent"/>
    <w:basedOn w:val="Normale"/>
    <w:pPr>
      <w:ind w:firstLine="567"/>
    </w:pPr>
    <w:rPr>
      <w:szCs w:val="20"/>
    </w:rPr>
  </w:style>
  <w:style w:type="paragraph" w:styleId="Corpodeltesto3">
    <w:name w:val="Body Text 3"/>
    <w:basedOn w:val="Normale"/>
    <w:pPr>
      <w:numPr>
        <w:ilvl w:val="12"/>
      </w:numPr>
      <w:tabs>
        <w:tab w:val="left" w:pos="567"/>
      </w:tabs>
    </w:pPr>
    <w:rPr>
      <w:iCs/>
      <w:szCs w:val="20"/>
    </w:rPr>
  </w:style>
  <w:style w:type="paragraph" w:customStyle="1" w:styleId="BlockText1">
    <w:name w:val="Block Text1"/>
    <w:basedOn w:val="Normale"/>
    <w:pPr>
      <w:tabs>
        <w:tab w:val="left" w:pos="567"/>
      </w:tabs>
      <w:spacing w:line="280" w:lineRule="exact"/>
      <w:ind w:left="567" w:right="900"/>
    </w:pPr>
    <w:rPr>
      <w:sz w:val="28"/>
      <w:szCs w:val="20"/>
    </w:rPr>
  </w:style>
  <w:style w:type="paragraph" w:styleId="Rientronormale">
    <w:name w:val="Normal Indent"/>
    <w:basedOn w:val="Normale"/>
    <w:pPr>
      <w:keepLines/>
      <w:tabs>
        <w:tab w:val="left" w:pos="960"/>
        <w:tab w:val="left" w:pos="144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right" w:pos="8640"/>
      </w:tabs>
      <w:spacing w:after="240"/>
      <w:ind w:left="567"/>
    </w:pPr>
    <w:rPr>
      <w:sz w:val="24"/>
      <w:szCs w:val="20"/>
    </w:rPr>
  </w:style>
  <w:style w:type="paragraph" w:customStyle="1" w:styleId="BodyText31">
    <w:name w:val="Body Text 31"/>
    <w:basedOn w:val="Normale"/>
    <w:rPr>
      <w:rFonts w:ascii="Times New Roman" w:hAnsi="Times New Roman"/>
      <w:sz w:val="24"/>
      <w:szCs w:val="20"/>
    </w:rPr>
  </w:style>
  <w:style w:type="paragraph" w:styleId="Corpodeltesto2">
    <w:name w:val="Body Text 2"/>
    <w:basedOn w:val="Normale"/>
    <w:pPr>
      <w:tabs>
        <w:tab w:val="left" w:pos="567"/>
      </w:tabs>
    </w:pPr>
    <w:rPr>
      <w:i/>
      <w:szCs w:val="20"/>
    </w:rPr>
  </w:style>
  <w:style w:type="paragraph" w:styleId="Corpotesto">
    <w:name w:val="Body Text"/>
    <w:aliases w:val="bt,Para,BODY TEXT,body text,t,Block text,Text,heading_txt,bodytxy2,EHPT,Body Text2,bt1,bodytext,BT,txt1,T1,Title 1,EDStext,sp,bullet title,sbs,block text,Resume Text,bt4,body text4,bt5,body text5,body text1,tx,text,Justified,pp,RFP Text"/>
    <w:basedOn w:val="Normale"/>
    <w:link w:val="CorpotestoCarattere"/>
    <w:rPr>
      <w:rFonts w:ascii="Times New Roman" w:hAnsi="Times New Roman"/>
      <w:sz w:val="24"/>
      <w:szCs w:val="20"/>
    </w:rPr>
  </w:style>
  <w:style w:type="character" w:customStyle="1" w:styleId="CorpotestoCarattere">
    <w:name w:val="Corpo testo Carattere"/>
    <w:aliases w:val="bt Carattere,Para Carattere,BODY TEXT Carattere,body text Carattere,t Carattere,Block text Carattere,Text Carattere,heading_txt Carattere,bodytxy2 Carattere,EHPT Carattere,Body Text2 Carattere,bt1 Carattere,bodytext Carattere"/>
    <w:link w:val="Corpotesto"/>
    <w:rsid w:val="00227F7E"/>
    <w:rPr>
      <w:sz w:val="24"/>
      <w:lang w:bidi="he-IL"/>
    </w:rPr>
  </w:style>
  <w:style w:type="paragraph" w:customStyle="1" w:styleId="Stile1">
    <w:name w:val="Stile1"/>
    <w:basedOn w:val="Normale"/>
    <w:next w:val="Normale"/>
    <w:rPr>
      <w:rFonts w:ascii="Times New Roman" w:hAnsi="Times New Roman"/>
      <w:sz w:val="24"/>
      <w:szCs w:val="20"/>
    </w:rPr>
  </w:style>
  <w:style w:type="paragraph" w:styleId="Didascalia">
    <w:name w:val="caption"/>
    <w:basedOn w:val="Normale"/>
    <w:next w:val="Normale"/>
    <w:qFormat/>
    <w:pPr>
      <w:spacing w:before="120" w:after="120"/>
    </w:pPr>
    <w:rPr>
      <w:rFonts w:cs="Arial"/>
      <w:szCs w:val="20"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rFonts w:ascii="Arial Unicode MS" w:eastAsia="Arial Unicode MS" w:hAnsi="Arial Unicode MS" w:cs="CG Times (WN)"/>
      <w:sz w:val="24"/>
      <w:lang w:bidi="ar-SA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BD6C49"/>
    <w:rPr>
      <w:rFonts w:ascii="Arial" w:hAnsi="Arial"/>
      <w:sz w:val="22"/>
      <w:szCs w:val="24"/>
      <w:lang w:bidi="he-IL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801C2B"/>
    <w:rPr>
      <w:rFonts w:ascii="Arial" w:hAnsi="Arial"/>
      <w:sz w:val="22"/>
      <w:szCs w:val="24"/>
      <w:lang w:bidi="he-IL"/>
    </w:rPr>
  </w:style>
  <w:style w:type="paragraph" w:styleId="Rientrocorpodeltesto2">
    <w:name w:val="Body Text Indent 2"/>
    <w:basedOn w:val="Normale"/>
    <w:pPr>
      <w:ind w:firstLine="567"/>
    </w:pPr>
    <w:rPr>
      <w:u w:val="single"/>
    </w:rPr>
  </w:style>
  <w:style w:type="paragraph" w:customStyle="1" w:styleId="titolorigatabella">
    <w:name w:val="titolo riga tabella"/>
    <w:basedOn w:val="Normale"/>
    <w:rPr>
      <w:rFonts w:ascii="Tahoma" w:hAnsi="Tahoma"/>
      <w:b/>
      <w:sz w:val="20"/>
      <w:szCs w:val="20"/>
    </w:rPr>
  </w:style>
  <w:style w:type="character" w:styleId="Collegamentovisitato">
    <w:name w:val="FollowedHyperlink"/>
    <w:uiPriority w:val="99"/>
    <w:rPr>
      <w:color w:val="800080"/>
      <w:u w:val="single"/>
    </w:rPr>
  </w:style>
  <w:style w:type="paragraph" w:customStyle="1" w:styleId="mk">
    <w:name w:val="mk"/>
    <w:basedOn w:val="Normale"/>
    <w:pPr>
      <w:tabs>
        <w:tab w:val="left" w:pos="1276"/>
        <w:tab w:val="left" w:pos="1985"/>
      </w:tabs>
      <w:ind w:left="567"/>
    </w:pPr>
    <w:rPr>
      <w:lang w:bidi="ar-SA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notaapidipagina">
    <w:name w:val="footnote text"/>
    <w:basedOn w:val="Normale"/>
    <w:semiHidden/>
    <w:rPr>
      <w:sz w:val="20"/>
    </w:rPr>
  </w:style>
  <w:style w:type="paragraph" w:customStyle="1" w:styleId="heading1">
    <w:name w:val="heading1"/>
    <w:basedOn w:val="Normale"/>
    <w:pPr>
      <w:tabs>
        <w:tab w:val="num" w:pos="360"/>
      </w:tabs>
    </w:pPr>
    <w:rPr>
      <w:rFonts w:ascii="Times New Roman" w:hAnsi="Times New Roman"/>
      <w:sz w:val="24"/>
      <w:lang w:val="en-US"/>
    </w:rPr>
  </w:style>
  <w:style w:type="paragraph" w:customStyle="1" w:styleId="heading2">
    <w:name w:val="heading2"/>
    <w:basedOn w:val="Normale"/>
    <w:pPr>
      <w:tabs>
        <w:tab w:val="num" w:pos="1004"/>
      </w:tabs>
      <w:ind w:firstLine="284"/>
    </w:pPr>
    <w:rPr>
      <w:rFonts w:ascii="Times New Roman" w:hAnsi="Times New Roman"/>
      <w:sz w:val="24"/>
      <w:lang w:val="en-US"/>
    </w:rPr>
  </w:style>
  <w:style w:type="paragraph" w:customStyle="1" w:styleId="heading3">
    <w:name w:val="heading3"/>
    <w:basedOn w:val="Normale"/>
    <w:pPr>
      <w:tabs>
        <w:tab w:val="num" w:pos="1440"/>
      </w:tabs>
      <w:ind w:left="1224" w:hanging="504"/>
    </w:pPr>
    <w:rPr>
      <w:rFonts w:ascii="Times New Roman" w:hAnsi="Times New Roman"/>
      <w:sz w:val="24"/>
      <w:lang w:val="en-US"/>
    </w:rPr>
  </w:style>
  <w:style w:type="paragraph" w:styleId="Testonotadichiusura">
    <w:name w:val="endnote text"/>
    <w:basedOn w:val="Normale"/>
    <w:link w:val="TestonotadichiusuraCarattere"/>
    <w:uiPriority w:val="99"/>
    <w:rPr>
      <w:sz w:val="20"/>
    </w:rPr>
  </w:style>
  <w:style w:type="character" w:styleId="Rimandonotadichiusura">
    <w:name w:val="endnote reference"/>
    <w:semiHidden/>
    <w:rPr>
      <w:vertAlign w:val="superscript"/>
    </w:rPr>
  </w:style>
  <w:style w:type="character" w:styleId="Rimandocommento">
    <w:name w:val="annotation reference"/>
    <w:uiPriority w:val="9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F10C20"/>
    <w:rPr>
      <w:rFonts w:ascii="Arial" w:hAnsi="Arial"/>
      <w:lang w:bidi="he-IL"/>
    </w:rPr>
  </w:style>
  <w:style w:type="paragraph" w:styleId="Data">
    <w:name w:val="Date"/>
    <w:basedOn w:val="Normale"/>
    <w:next w:val="Normale"/>
  </w:style>
  <w:style w:type="paragraph" w:styleId="Elenco">
    <w:name w:val="List"/>
    <w:basedOn w:val="Normale"/>
    <w:pPr>
      <w:ind w:left="283" w:hanging="283"/>
    </w:pPr>
  </w:style>
  <w:style w:type="paragraph" w:styleId="Elenco2">
    <w:name w:val="List 2"/>
    <w:basedOn w:val="Normale"/>
    <w:pPr>
      <w:ind w:left="566" w:hanging="283"/>
    </w:pPr>
  </w:style>
  <w:style w:type="paragraph" w:styleId="Elenco3">
    <w:name w:val="List 3"/>
    <w:basedOn w:val="Normale"/>
    <w:pPr>
      <w:ind w:left="849" w:hanging="283"/>
    </w:pPr>
  </w:style>
  <w:style w:type="paragraph" w:styleId="Elenco4">
    <w:name w:val="List 4"/>
    <w:basedOn w:val="Normale"/>
    <w:pPr>
      <w:ind w:left="1132" w:hanging="283"/>
    </w:pPr>
  </w:style>
  <w:style w:type="paragraph" w:styleId="Elenco5">
    <w:name w:val="List 5"/>
    <w:basedOn w:val="Normale"/>
    <w:pPr>
      <w:ind w:left="1415" w:hanging="283"/>
    </w:pPr>
  </w:style>
  <w:style w:type="paragraph" w:styleId="Elencocontinua">
    <w:name w:val="List Continue"/>
    <w:basedOn w:val="Normale"/>
    <w:pPr>
      <w:spacing w:after="120"/>
      <w:ind w:left="283"/>
    </w:pPr>
  </w:style>
  <w:style w:type="paragraph" w:styleId="Elencocontinua2">
    <w:name w:val="List Continue 2"/>
    <w:basedOn w:val="Normale"/>
    <w:pPr>
      <w:spacing w:after="120"/>
      <w:ind w:left="566"/>
    </w:pPr>
  </w:style>
  <w:style w:type="paragraph" w:styleId="Elencocontinua3">
    <w:name w:val="List Continue 3"/>
    <w:basedOn w:val="Normale"/>
    <w:pPr>
      <w:spacing w:after="120"/>
      <w:ind w:left="849"/>
    </w:pPr>
  </w:style>
  <w:style w:type="paragraph" w:styleId="Elencocontinua4">
    <w:name w:val="List Continue 4"/>
    <w:basedOn w:val="Normale"/>
    <w:pPr>
      <w:spacing w:after="120"/>
      <w:ind w:left="1132"/>
    </w:pPr>
  </w:style>
  <w:style w:type="paragraph" w:styleId="Elencocontinua5">
    <w:name w:val="List Continue 5"/>
    <w:basedOn w:val="Normale"/>
    <w:pPr>
      <w:spacing w:after="120"/>
      <w:ind w:left="1415"/>
    </w:pPr>
  </w:style>
  <w:style w:type="paragraph" w:styleId="Firma">
    <w:name w:val="Signature"/>
    <w:basedOn w:val="Normale"/>
    <w:pPr>
      <w:ind w:left="4252"/>
    </w:pPr>
  </w:style>
  <w:style w:type="paragraph" w:styleId="Firmadipostaelettronica">
    <w:name w:val="E-mail Signature"/>
    <w:basedOn w:val="Normale"/>
  </w:style>
  <w:style w:type="paragraph" w:styleId="Formuladiapertura">
    <w:name w:val="Salutation"/>
    <w:basedOn w:val="Normale"/>
    <w:next w:val="Normale"/>
  </w:style>
  <w:style w:type="paragraph" w:styleId="Formuladichiusura">
    <w:name w:val="Closing"/>
    <w:basedOn w:val="Normale"/>
    <w:pPr>
      <w:ind w:left="4252"/>
    </w:pPr>
  </w:style>
  <w:style w:type="paragraph" w:styleId="Indice1">
    <w:name w:val="index 1"/>
    <w:basedOn w:val="Normale"/>
    <w:next w:val="Normale"/>
    <w:autoRedefine/>
    <w:semiHidden/>
    <w:pPr>
      <w:ind w:left="220" w:hanging="220"/>
    </w:pPr>
  </w:style>
  <w:style w:type="paragraph" w:styleId="Indice2">
    <w:name w:val="index 2"/>
    <w:basedOn w:val="Normale"/>
    <w:next w:val="Normale"/>
    <w:autoRedefine/>
    <w:semiHidden/>
    <w:pPr>
      <w:ind w:left="440" w:hanging="220"/>
    </w:pPr>
  </w:style>
  <w:style w:type="paragraph" w:styleId="Indice3">
    <w:name w:val="index 3"/>
    <w:basedOn w:val="Normale"/>
    <w:next w:val="Normale"/>
    <w:autoRedefine/>
    <w:semiHidden/>
    <w:pPr>
      <w:ind w:left="660" w:hanging="220"/>
    </w:pPr>
  </w:style>
  <w:style w:type="paragraph" w:styleId="Indice4">
    <w:name w:val="index 4"/>
    <w:basedOn w:val="Normale"/>
    <w:next w:val="Normale"/>
    <w:autoRedefine/>
    <w:semiHidden/>
    <w:pPr>
      <w:ind w:left="880" w:hanging="220"/>
    </w:pPr>
  </w:style>
  <w:style w:type="paragraph" w:styleId="Indice5">
    <w:name w:val="index 5"/>
    <w:basedOn w:val="Normale"/>
    <w:next w:val="Normale"/>
    <w:autoRedefine/>
    <w:semiHidden/>
    <w:pPr>
      <w:ind w:left="1100" w:hanging="220"/>
    </w:pPr>
  </w:style>
  <w:style w:type="paragraph" w:styleId="Indice6">
    <w:name w:val="index 6"/>
    <w:basedOn w:val="Normale"/>
    <w:next w:val="Normale"/>
    <w:autoRedefine/>
    <w:semiHidden/>
    <w:pPr>
      <w:ind w:left="1320" w:hanging="220"/>
    </w:pPr>
  </w:style>
  <w:style w:type="paragraph" w:styleId="Indice7">
    <w:name w:val="index 7"/>
    <w:basedOn w:val="Normale"/>
    <w:next w:val="Normale"/>
    <w:autoRedefine/>
    <w:semiHidden/>
    <w:pPr>
      <w:ind w:left="1540" w:hanging="220"/>
    </w:pPr>
  </w:style>
  <w:style w:type="paragraph" w:styleId="Indice8">
    <w:name w:val="index 8"/>
    <w:basedOn w:val="Normale"/>
    <w:next w:val="Normale"/>
    <w:autoRedefine/>
    <w:semiHidden/>
    <w:pPr>
      <w:ind w:left="1760" w:hanging="220"/>
    </w:pPr>
  </w:style>
  <w:style w:type="paragraph" w:styleId="Indice9">
    <w:name w:val="index 9"/>
    <w:basedOn w:val="Normale"/>
    <w:next w:val="Normale"/>
    <w:autoRedefine/>
    <w:semiHidden/>
    <w:pPr>
      <w:ind w:left="1980" w:hanging="220"/>
    </w:pPr>
  </w:style>
  <w:style w:type="paragraph" w:styleId="Indicefonti">
    <w:name w:val="table of authorities"/>
    <w:basedOn w:val="Normale"/>
    <w:next w:val="Normale"/>
    <w:semiHidden/>
    <w:pPr>
      <w:ind w:left="220" w:hanging="220"/>
    </w:pPr>
  </w:style>
  <w:style w:type="paragraph" w:styleId="Indirizzodestinatario">
    <w:name w:val="envelope address"/>
    <w:basedOn w:val="Normale"/>
    <w:pPr>
      <w:framePr w:w="7920" w:h="1980" w:hRule="exact" w:hSpace="141" w:wrap="auto" w:hAnchor="page" w:xAlign="center" w:yAlign="bottom"/>
      <w:ind w:left="2880"/>
    </w:pPr>
    <w:rPr>
      <w:rFonts w:cs="Arial"/>
      <w:sz w:val="24"/>
    </w:rPr>
  </w:style>
  <w:style w:type="paragraph" w:styleId="IndirizzoHTML">
    <w:name w:val="HTML Address"/>
    <w:basedOn w:val="Normale"/>
    <w:rPr>
      <w:i/>
      <w:iCs/>
    </w:rPr>
  </w:style>
  <w:style w:type="paragraph" w:styleId="Indirizzomittente">
    <w:name w:val="envelope return"/>
    <w:basedOn w:val="Normale"/>
    <w:rPr>
      <w:rFonts w:cs="Arial"/>
      <w:sz w:val="20"/>
      <w:szCs w:val="20"/>
    </w:rPr>
  </w:style>
  <w:style w:type="paragraph" w:styleId="Intestazionemessaggio">
    <w:name w:val="Message Header"/>
    <w:basedOn w:val="Normal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Intestazionenota">
    <w:name w:val="Note Heading"/>
    <w:basedOn w:val="Normale"/>
    <w:next w:val="Normale"/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paragraph" w:styleId="Numeroelenco">
    <w:name w:val="List Number"/>
    <w:basedOn w:val="Normale"/>
    <w:pPr>
      <w:tabs>
        <w:tab w:val="num" w:pos="360"/>
      </w:tabs>
      <w:ind w:left="360" w:hanging="360"/>
    </w:pPr>
  </w:style>
  <w:style w:type="paragraph" w:styleId="Numeroelenco2">
    <w:name w:val="List Number 2"/>
    <w:basedOn w:val="Normale"/>
    <w:pPr>
      <w:tabs>
        <w:tab w:val="num" w:pos="643"/>
      </w:tabs>
      <w:ind w:left="643" w:hanging="360"/>
    </w:pPr>
  </w:style>
  <w:style w:type="paragraph" w:styleId="Numeroelenco3">
    <w:name w:val="List Number 3"/>
    <w:basedOn w:val="Normale"/>
    <w:pPr>
      <w:tabs>
        <w:tab w:val="num" w:pos="926"/>
      </w:tabs>
      <w:ind w:left="926" w:hanging="360"/>
    </w:pPr>
  </w:style>
  <w:style w:type="paragraph" w:styleId="Numeroelenco4">
    <w:name w:val="List Number 4"/>
    <w:basedOn w:val="Normale"/>
    <w:pPr>
      <w:tabs>
        <w:tab w:val="num" w:pos="1209"/>
      </w:tabs>
      <w:ind w:left="1209" w:hanging="360"/>
    </w:pPr>
  </w:style>
  <w:style w:type="paragraph" w:styleId="Numeroelenco5">
    <w:name w:val="List Number 5"/>
    <w:basedOn w:val="Normale"/>
    <w:pPr>
      <w:tabs>
        <w:tab w:val="num" w:pos="1492"/>
      </w:tabs>
      <w:ind w:left="1492" w:hanging="360"/>
    </w:pPr>
  </w:style>
  <w:style w:type="paragraph" w:styleId="PreformattatoHTML">
    <w:name w:val="HTML Preformatted"/>
    <w:basedOn w:val="Normale"/>
    <w:rPr>
      <w:rFonts w:ascii="Courier New" w:hAnsi="Courier New" w:cs="Courier New"/>
      <w:sz w:val="20"/>
      <w:szCs w:val="20"/>
    </w:rPr>
  </w:style>
  <w:style w:type="paragraph" w:styleId="Primorientrocorpodeltesto">
    <w:name w:val="Body Text First Indent"/>
    <w:basedOn w:val="Corpotesto"/>
    <w:pPr>
      <w:spacing w:after="120"/>
      <w:ind w:firstLine="210"/>
    </w:pPr>
    <w:rPr>
      <w:rFonts w:ascii="Arial" w:hAnsi="Arial"/>
      <w:sz w:val="22"/>
      <w:szCs w:val="24"/>
    </w:rPr>
  </w:style>
  <w:style w:type="paragraph" w:styleId="Primorientrocorpodeltesto2">
    <w:name w:val="Body Text First Indent 2"/>
    <w:basedOn w:val="Rientrocorpodeltesto"/>
    <w:pPr>
      <w:spacing w:after="120"/>
      <w:ind w:left="283" w:firstLine="210"/>
    </w:pPr>
    <w:rPr>
      <w:szCs w:val="24"/>
    </w:rPr>
  </w:style>
  <w:style w:type="paragraph" w:styleId="Puntoelenco">
    <w:name w:val="List Bullet"/>
    <w:basedOn w:val="Normale"/>
    <w:autoRedefine/>
    <w:rsid w:val="0080734F"/>
    <w:pPr>
      <w:tabs>
        <w:tab w:val="num" w:pos="284"/>
      </w:tabs>
      <w:spacing w:after="120" w:line="320" w:lineRule="atLeast"/>
      <w:ind w:right="0"/>
    </w:pPr>
    <w:rPr>
      <w:rFonts w:asciiTheme="minorHAnsi" w:hAnsiTheme="minorHAnsi"/>
      <w:sz w:val="20"/>
      <w:szCs w:val="20"/>
    </w:rPr>
  </w:style>
  <w:style w:type="paragraph" w:styleId="Puntoelenco2">
    <w:name w:val="List Bullet 2"/>
    <w:basedOn w:val="Normale"/>
    <w:autoRedefine/>
    <w:pPr>
      <w:tabs>
        <w:tab w:val="num" w:pos="643"/>
      </w:tabs>
      <w:ind w:left="643" w:hanging="360"/>
    </w:pPr>
  </w:style>
  <w:style w:type="paragraph" w:styleId="Puntoelenco3">
    <w:name w:val="List Bullet 3"/>
    <w:basedOn w:val="Normale"/>
    <w:autoRedefine/>
    <w:pPr>
      <w:tabs>
        <w:tab w:val="num" w:pos="926"/>
      </w:tabs>
      <w:ind w:left="926" w:hanging="360"/>
    </w:pPr>
  </w:style>
  <w:style w:type="paragraph" w:styleId="Puntoelenco4">
    <w:name w:val="List Bullet 4"/>
    <w:basedOn w:val="Normale"/>
    <w:autoRedefine/>
    <w:pPr>
      <w:tabs>
        <w:tab w:val="num" w:pos="1209"/>
      </w:tabs>
      <w:ind w:left="1209" w:hanging="360"/>
    </w:pPr>
  </w:style>
  <w:style w:type="paragraph" w:styleId="Puntoelenco5">
    <w:name w:val="List Bullet 5"/>
    <w:basedOn w:val="Normale"/>
    <w:autoRedefine/>
    <w:pPr>
      <w:tabs>
        <w:tab w:val="num" w:pos="1492"/>
      </w:tabs>
      <w:ind w:left="1492" w:hanging="360"/>
    </w:pPr>
  </w:style>
  <w:style w:type="paragraph" w:styleId="Sottotitolo">
    <w:name w:val="Subtitle"/>
    <w:basedOn w:val="Normale"/>
    <w:qFormat/>
    <w:pPr>
      <w:spacing w:after="60"/>
      <w:jc w:val="center"/>
      <w:outlineLvl w:val="1"/>
    </w:pPr>
    <w:rPr>
      <w:rFonts w:cs="Arial"/>
      <w:sz w:val="24"/>
    </w:rPr>
  </w:style>
  <w:style w:type="paragraph" w:styleId="Testodelblocco">
    <w:name w:val="Block Text"/>
    <w:basedOn w:val="Normale"/>
    <w:pPr>
      <w:spacing w:after="120"/>
      <w:ind w:left="1440" w:right="1440"/>
    </w:pPr>
  </w:style>
  <w:style w:type="paragraph" w:styleId="Testo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right="57"/>
      <w:jc w:val="both"/>
    </w:pPr>
    <w:rPr>
      <w:rFonts w:ascii="Courier New" w:hAnsi="Courier New" w:cs="Courier New"/>
      <w:lang w:bidi="he-IL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styleId="Titoloindice">
    <w:name w:val="index heading"/>
    <w:basedOn w:val="Normale"/>
    <w:next w:val="Indice1"/>
    <w:semiHidden/>
    <w:rPr>
      <w:rFonts w:cs="Arial"/>
      <w:b/>
      <w:bCs/>
    </w:rPr>
  </w:style>
  <w:style w:type="paragraph" w:styleId="Titoloindicefonti">
    <w:name w:val="toa heading"/>
    <w:basedOn w:val="Normale"/>
    <w:next w:val="Normale"/>
    <w:semiHidden/>
    <w:pPr>
      <w:spacing w:before="120"/>
    </w:pPr>
    <w:rPr>
      <w:rFonts w:cs="Arial"/>
      <w:b/>
      <w:bCs/>
      <w:sz w:val="24"/>
    </w:rPr>
  </w:style>
  <w:style w:type="paragraph" w:customStyle="1" w:styleId="Puntatore1">
    <w:name w:val="Puntatore1"/>
    <w:basedOn w:val="Normale"/>
    <w:pPr>
      <w:tabs>
        <w:tab w:val="num" w:pos="360"/>
      </w:tabs>
      <w:spacing w:before="80"/>
      <w:ind w:left="360" w:right="0" w:hanging="360"/>
    </w:pPr>
    <w:rPr>
      <w:rFonts w:ascii="Tahoma" w:hAnsi="Tahoma"/>
      <w:sz w:val="20"/>
      <w:szCs w:val="20"/>
      <w:lang w:bidi="ar-SA"/>
    </w:rPr>
  </w:style>
  <w:style w:type="character" w:styleId="Numeropagina">
    <w:name w:val="page number"/>
    <w:basedOn w:val="Carpredefinitoparagrafo"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customStyle="1" w:styleId="Testo">
    <w:name w:val="Testo"/>
    <w:basedOn w:val="Normale"/>
    <w:pPr>
      <w:ind w:right="0" w:firstLine="540"/>
    </w:pPr>
    <w:rPr>
      <w:rFonts w:ascii="Times New Roman" w:hAnsi="Times New Roman"/>
      <w:szCs w:val="20"/>
    </w:rPr>
  </w:style>
  <w:style w:type="paragraph" w:customStyle="1" w:styleId="BlockText2">
    <w:name w:val="Block Text2"/>
    <w:basedOn w:val="Normale"/>
    <w:pPr>
      <w:tabs>
        <w:tab w:val="left" w:pos="567"/>
      </w:tabs>
      <w:spacing w:line="280" w:lineRule="exact"/>
      <w:ind w:left="567" w:right="900"/>
    </w:pPr>
    <w:rPr>
      <w:sz w:val="28"/>
      <w:szCs w:val="20"/>
    </w:rPr>
  </w:style>
  <w:style w:type="paragraph" w:customStyle="1" w:styleId="BodyText32">
    <w:name w:val="Body Text 32"/>
    <w:basedOn w:val="Normale"/>
    <w:rPr>
      <w:rFonts w:ascii="Times New Roman" w:hAnsi="Times New Roman"/>
      <w:sz w:val="24"/>
      <w:szCs w:val="20"/>
    </w:rPr>
  </w:style>
  <w:style w:type="paragraph" w:customStyle="1" w:styleId="usoboll1">
    <w:name w:val="usoboll1"/>
    <w:basedOn w:val="Normale"/>
    <w:pPr>
      <w:widowControl w:val="0"/>
      <w:spacing w:line="482" w:lineRule="atLeast"/>
      <w:ind w:right="0"/>
    </w:pPr>
    <w:rPr>
      <w:rFonts w:ascii="Times New Roman" w:hAnsi="Times New Roman"/>
      <w:sz w:val="24"/>
      <w:szCs w:val="20"/>
      <w:lang w:bidi="ar-SA"/>
    </w:rPr>
  </w:style>
  <w:style w:type="paragraph" w:customStyle="1" w:styleId="elenco20">
    <w:name w:val="elenco2"/>
    <w:basedOn w:val="Normale"/>
    <w:pPr>
      <w:spacing w:before="120" w:after="120"/>
      <w:ind w:right="0"/>
    </w:pPr>
    <w:rPr>
      <w:rFonts w:ascii="Times New Roman" w:hAnsi="Times New Roman"/>
      <w:sz w:val="24"/>
      <w:szCs w:val="20"/>
      <w:lang w:bidi="ar-SA"/>
    </w:rPr>
  </w:style>
  <w:style w:type="paragraph" w:customStyle="1" w:styleId="Stile2">
    <w:name w:val="Stile2"/>
    <w:basedOn w:val="Normale"/>
    <w:pPr>
      <w:tabs>
        <w:tab w:val="num" w:pos="360"/>
      </w:tabs>
      <w:spacing w:before="120" w:after="120"/>
      <w:ind w:left="360" w:right="0" w:hanging="360"/>
    </w:pPr>
    <w:rPr>
      <w:rFonts w:ascii="Times New Roman" w:hAnsi="Times New Roman"/>
      <w:sz w:val="24"/>
      <w:szCs w:val="20"/>
      <w:lang w:bidi="ar-SA"/>
    </w:rPr>
  </w:style>
  <w:style w:type="paragraph" w:customStyle="1" w:styleId="req2">
    <w:name w:val="req2"/>
    <w:basedOn w:val="Normale"/>
    <w:pPr>
      <w:tabs>
        <w:tab w:val="num" w:pos="1080"/>
      </w:tabs>
      <w:spacing w:before="60" w:after="60"/>
      <w:ind w:left="720" w:right="0" w:hanging="720"/>
    </w:pPr>
    <w:rPr>
      <w:rFonts w:ascii="Times New Roman" w:hAnsi="Times New Roman"/>
      <w:szCs w:val="20"/>
      <w:lang w:bidi="ar-SA"/>
    </w:rPr>
  </w:style>
  <w:style w:type="paragraph" w:customStyle="1" w:styleId="testorigatabellarientrato">
    <w:name w:val="testo riga tabella rientrato"/>
    <w:basedOn w:val="Normale"/>
    <w:pPr>
      <w:ind w:left="284" w:right="0"/>
      <w:jc w:val="left"/>
    </w:pPr>
    <w:rPr>
      <w:rFonts w:ascii="Tahoma" w:hAnsi="Tahoma"/>
      <w:snapToGrid w:val="0"/>
      <w:color w:val="000000"/>
      <w:sz w:val="20"/>
      <w:szCs w:val="20"/>
      <w:lang w:eastAsia="en-US"/>
    </w:rPr>
  </w:style>
  <w:style w:type="paragraph" w:customStyle="1" w:styleId="testorigatabella">
    <w:name w:val="testo riga tabella"/>
    <w:basedOn w:val="titolorigatabella"/>
    <w:pPr>
      <w:ind w:right="0"/>
      <w:jc w:val="left"/>
    </w:pPr>
    <w:rPr>
      <w:b w:val="0"/>
      <w:snapToGrid w:val="0"/>
      <w:color w:val="000000"/>
      <w:lang w:eastAsia="en-US"/>
    </w:rPr>
  </w:style>
  <w:style w:type="paragraph" w:customStyle="1" w:styleId="norm">
    <w:name w:val="norm"/>
    <w:basedOn w:val="Normale"/>
    <w:pPr>
      <w:spacing w:before="120" w:line="360" w:lineRule="auto"/>
      <w:ind w:right="0"/>
    </w:pPr>
    <w:rPr>
      <w:rFonts w:ascii="Verdana" w:hAnsi="Verdana"/>
      <w:sz w:val="20"/>
      <w:szCs w:val="20"/>
      <w:lang w:eastAsia="fr-FR" w:bidi="ar-SA"/>
    </w:rPr>
  </w:style>
  <w:style w:type="paragraph" w:customStyle="1" w:styleId="descr-indice">
    <w:name w:val="descr-indice"/>
    <w:basedOn w:val="Normale"/>
    <w:pPr>
      <w:spacing w:before="60" w:after="60"/>
      <w:ind w:right="0"/>
    </w:pPr>
    <w:rPr>
      <w:i/>
      <w:sz w:val="24"/>
      <w:szCs w:val="20"/>
      <w:lang w:bidi="ar-SA"/>
    </w:rPr>
  </w:style>
  <w:style w:type="paragraph" w:customStyle="1" w:styleId="TitoloGuida2">
    <w:name w:val="TitoloGuida2"/>
    <w:basedOn w:val="Normale"/>
    <w:pPr>
      <w:tabs>
        <w:tab w:val="num" w:pos="792"/>
      </w:tabs>
      <w:ind w:left="792" w:hanging="432"/>
    </w:pPr>
  </w:style>
  <w:style w:type="paragraph" w:customStyle="1" w:styleId="requisito">
    <w:name w:val="requisito"/>
    <w:basedOn w:val="Normale"/>
    <w:pPr>
      <w:spacing w:before="60" w:after="60"/>
      <w:ind w:left="1701" w:right="0" w:hanging="1701"/>
    </w:pPr>
    <w:rPr>
      <w:rFonts w:ascii="Times New Roman" w:hAnsi="Times New Roman"/>
      <w:szCs w:val="20"/>
      <w:lang w:bidi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arattere">
    <w:name w:val="Carattere"/>
    <w:semiHidden/>
    <w:rPr>
      <w:rFonts w:ascii="Arial" w:hAnsi="Arial"/>
      <w:szCs w:val="24"/>
      <w:lang w:bidi="he-IL"/>
    </w:rPr>
  </w:style>
  <w:style w:type="character" w:customStyle="1" w:styleId="Carattere1">
    <w:name w:val="Carattere1"/>
    <w:rPr>
      <w:rFonts w:ascii="Arial" w:hAnsi="Arial"/>
      <w:sz w:val="22"/>
      <w:szCs w:val="24"/>
      <w:lang w:bidi="he-IL"/>
    </w:rPr>
  </w:style>
  <w:style w:type="paragraph" w:customStyle="1" w:styleId="AANumbering">
    <w:name w:val="AA Numbering"/>
    <w:basedOn w:val="Normale"/>
    <w:pPr>
      <w:tabs>
        <w:tab w:val="num" w:pos="283"/>
        <w:tab w:val="left" w:pos="1134"/>
      </w:tabs>
      <w:spacing w:line="280" w:lineRule="atLeast"/>
      <w:ind w:right="0"/>
      <w:jc w:val="left"/>
    </w:pPr>
    <w:rPr>
      <w:rFonts w:ascii="Times New Roman" w:hAnsi="Times New Roman"/>
      <w:szCs w:val="20"/>
      <w:lang w:val="en-US" w:eastAsia="en-US" w:bidi="ar-SA"/>
    </w:rPr>
  </w:style>
  <w:style w:type="character" w:customStyle="1" w:styleId="MCifani">
    <w:name w:val="MCifani"/>
    <w:semiHidden/>
    <w:rsid w:val="004641A4"/>
    <w:rPr>
      <w:rFonts w:ascii="Arial" w:hAnsi="Arial" w:cs="Arial"/>
      <w:color w:val="auto"/>
      <w:sz w:val="20"/>
      <w:szCs w:val="20"/>
    </w:rPr>
  </w:style>
  <w:style w:type="table" w:styleId="Grigliatabella">
    <w:name w:val="Table Grid"/>
    <w:basedOn w:val="Tabellanormale"/>
    <w:rsid w:val="00CF083E"/>
    <w:pPr>
      <w:ind w:right="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efanofabbri">
    <w:name w:val="stefano.fabbri"/>
    <w:semiHidden/>
    <w:rsid w:val="00B62EB5"/>
    <w:rPr>
      <w:rFonts w:ascii="Arial" w:hAnsi="Arial" w:cs="Arial"/>
      <w:color w:val="auto"/>
      <w:sz w:val="20"/>
      <w:szCs w:val="20"/>
    </w:rPr>
  </w:style>
  <w:style w:type="paragraph" w:customStyle="1" w:styleId="testo1">
    <w:name w:val="testo1"/>
    <w:basedOn w:val="Normale"/>
    <w:rsid w:val="001C60CF"/>
    <w:pPr>
      <w:widowControl w:val="0"/>
      <w:spacing w:after="240" w:line="360" w:lineRule="auto"/>
      <w:ind w:left="284" w:right="0"/>
    </w:pPr>
    <w:rPr>
      <w:rFonts w:ascii="Trebuchet MS" w:hAnsi="Trebuchet MS"/>
      <w:noProof/>
      <w:sz w:val="16"/>
      <w:szCs w:val="16"/>
      <w:lang w:bidi="ar-SA"/>
    </w:rPr>
  </w:style>
  <w:style w:type="paragraph" w:customStyle="1" w:styleId="Corpodeltesto21">
    <w:name w:val="Corpo del testo 21"/>
    <w:basedOn w:val="Normale"/>
    <w:rsid w:val="00801E79"/>
    <w:pPr>
      <w:ind w:right="0"/>
    </w:pPr>
    <w:rPr>
      <w:rFonts w:ascii="Times New Roman" w:hAnsi="Times New Roman"/>
      <w:sz w:val="24"/>
      <w:szCs w:val="20"/>
      <w:lang w:bidi="ar-SA"/>
    </w:rPr>
  </w:style>
  <w:style w:type="paragraph" w:customStyle="1" w:styleId="Titolocopertina">
    <w:name w:val="Titolo copertina"/>
    <w:basedOn w:val="Normale"/>
    <w:autoRedefine/>
    <w:rsid w:val="00396C90"/>
    <w:pPr>
      <w:widowControl w:val="0"/>
      <w:autoSpaceDE w:val="0"/>
      <w:autoSpaceDN w:val="0"/>
      <w:adjustRightInd w:val="0"/>
      <w:spacing w:line="360" w:lineRule="auto"/>
      <w:ind w:right="0"/>
    </w:pPr>
    <w:rPr>
      <w:rFonts w:ascii="Trebuchet MS" w:hAnsi="Trebuchet MS" w:cs="Trebuchet MS"/>
      <w:caps/>
      <w:sz w:val="28"/>
      <w:szCs w:val="28"/>
      <w:lang w:bidi="ar-SA"/>
    </w:rPr>
  </w:style>
  <w:style w:type="paragraph" w:styleId="Revisione">
    <w:name w:val="Revision"/>
    <w:hidden/>
    <w:uiPriority w:val="99"/>
    <w:semiHidden/>
    <w:rsid w:val="00E22CAE"/>
    <w:rPr>
      <w:rFonts w:ascii="Arial" w:hAnsi="Arial"/>
      <w:sz w:val="22"/>
      <w:szCs w:val="24"/>
      <w:lang w:bidi="he-IL"/>
    </w:rPr>
  </w:style>
  <w:style w:type="character" w:styleId="Testosegnaposto">
    <w:name w:val="Placeholder Text"/>
    <w:basedOn w:val="Carpredefinitoparagrafo"/>
    <w:uiPriority w:val="99"/>
    <w:semiHidden/>
    <w:rsid w:val="00194E24"/>
    <w:rPr>
      <w:color w:val="808080"/>
    </w:rPr>
  </w:style>
  <w:style w:type="paragraph" w:customStyle="1" w:styleId="CarattereCarattere1CarattereCarattereCarattere1">
    <w:name w:val="Carattere Carattere1 Carattere Carattere Carattere1"/>
    <w:basedOn w:val="Normale"/>
    <w:rsid w:val="00DB73E9"/>
    <w:pPr>
      <w:ind w:left="567" w:right="0"/>
      <w:jc w:val="left"/>
    </w:pPr>
    <w:rPr>
      <w:sz w:val="24"/>
      <w:lang w:bidi="ar-SA"/>
    </w:rPr>
  </w:style>
  <w:style w:type="paragraph" w:customStyle="1" w:styleId="Corsivoblu">
    <w:name w:val="Corsivo blu"/>
    <w:basedOn w:val="Normale"/>
    <w:link w:val="CorsivobluCarattere"/>
    <w:rsid w:val="00801C2B"/>
    <w:pPr>
      <w:widowControl w:val="0"/>
      <w:autoSpaceDE w:val="0"/>
      <w:autoSpaceDN w:val="0"/>
      <w:adjustRightInd w:val="0"/>
      <w:spacing w:line="300" w:lineRule="exact"/>
      <w:ind w:right="0"/>
    </w:pPr>
    <w:rPr>
      <w:rFonts w:ascii="Trebuchet MS" w:hAnsi="Trebuchet MS"/>
      <w:i/>
      <w:color w:val="0000FF"/>
      <w:kern w:val="2"/>
      <w:sz w:val="20"/>
      <w:lang w:bidi="ar-SA"/>
    </w:rPr>
  </w:style>
  <w:style w:type="character" w:customStyle="1" w:styleId="CorsivobluCarattere">
    <w:name w:val="Corsivo blu Carattere"/>
    <w:link w:val="Corsivoblu"/>
    <w:rsid w:val="00801C2B"/>
    <w:rPr>
      <w:rFonts w:ascii="Trebuchet MS" w:hAnsi="Trebuchet MS"/>
      <w:i/>
      <w:color w:val="0000FF"/>
      <w:kern w:val="2"/>
      <w:szCs w:val="24"/>
    </w:rPr>
  </w:style>
  <w:style w:type="paragraph" w:customStyle="1" w:styleId="Corsivorosso">
    <w:name w:val="Corsivo rosso"/>
    <w:basedOn w:val="Normale"/>
    <w:link w:val="CorsivorossoCarattere"/>
    <w:rsid w:val="00801C2B"/>
    <w:pPr>
      <w:widowControl w:val="0"/>
      <w:spacing w:line="300" w:lineRule="exact"/>
      <w:ind w:right="0"/>
    </w:pPr>
    <w:rPr>
      <w:rFonts w:ascii="Trebuchet MS" w:hAnsi="Trebuchet MS"/>
      <w:i/>
      <w:color w:val="FF0000"/>
      <w:sz w:val="20"/>
      <w:szCs w:val="20"/>
      <w:lang w:bidi="ar-SA"/>
    </w:rPr>
  </w:style>
  <w:style w:type="character" w:customStyle="1" w:styleId="CorsivorossoCarattere">
    <w:name w:val="Corsivo rosso Carattere"/>
    <w:link w:val="Corsivorosso"/>
    <w:rsid w:val="00801C2B"/>
    <w:rPr>
      <w:rFonts w:ascii="Trebuchet MS" w:hAnsi="Trebuchet MS"/>
      <w:i/>
      <w:color w:val="FF0000"/>
    </w:rPr>
  </w:style>
  <w:style w:type="character" w:customStyle="1" w:styleId="WW8Num21z0">
    <w:name w:val="WW8Num21z0"/>
    <w:rsid w:val="00BD3E41"/>
    <w:rPr>
      <w:sz w:val="20"/>
      <w:szCs w:val="20"/>
    </w:rPr>
  </w:style>
  <w:style w:type="paragraph" w:styleId="Paragrafoelenco">
    <w:name w:val="List Paragraph"/>
    <w:aliases w:val="Bullet,Paragrafo elenco 2,Bullet edison,List Paragraph3,List Paragraph4,Paragrafo elenco1"/>
    <w:basedOn w:val="Normale"/>
    <w:link w:val="ParagrafoelencoCarattere"/>
    <w:uiPriority w:val="34"/>
    <w:qFormat/>
    <w:rsid w:val="00980571"/>
    <w:pPr>
      <w:spacing w:after="200" w:line="276" w:lineRule="auto"/>
      <w:ind w:left="720" w:right="0"/>
      <w:contextualSpacing/>
      <w:jc w:val="left"/>
    </w:pPr>
    <w:rPr>
      <w:rFonts w:asciiTheme="minorHAnsi" w:eastAsiaTheme="minorHAnsi" w:hAnsiTheme="minorHAnsi" w:cstheme="minorBidi"/>
      <w:szCs w:val="22"/>
      <w:lang w:eastAsia="en-US" w:bidi="ar-SA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D95F28"/>
    <w:pPr>
      <w:spacing w:after="200" w:line="276" w:lineRule="auto"/>
      <w:jc w:val="both"/>
    </w:pPr>
    <w:rPr>
      <w:rFonts w:ascii="Calibri" w:eastAsiaTheme="minorHAnsi" w:hAnsiTheme="minorHAnsi" w:cstheme="minorBidi"/>
      <w:b/>
      <w:color w:val="000000" w:themeColor="dark1"/>
      <w:szCs w:val="22"/>
      <w:lang w:eastAsia="en-US"/>
    </w:rPr>
  </w:style>
  <w:style w:type="character" w:customStyle="1" w:styleId="ParagrafoelencoCarattere">
    <w:name w:val="Paragrafo elenco Carattere"/>
    <w:aliases w:val="Bullet Carattere,Paragrafo elenco 2 Carattere,Bullet edison Carattere,List Paragraph3 Carattere,List Paragraph4 Carattere,Paragrafo elenco1 Carattere"/>
    <w:basedOn w:val="Carpredefinitoparagrafo"/>
    <w:link w:val="Paragrafoelenco"/>
    <w:uiPriority w:val="34"/>
    <w:locked/>
    <w:rsid w:val="009452E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corpotesto">
    <w:name w:val="CL corpo testo"/>
    <w:basedOn w:val="Normale"/>
    <w:qFormat/>
    <w:rsid w:val="00BC2826"/>
    <w:pPr>
      <w:widowControl w:val="0"/>
      <w:spacing w:line="300" w:lineRule="exact"/>
      <w:ind w:right="0"/>
    </w:pPr>
    <w:rPr>
      <w:rFonts w:asciiTheme="minorHAnsi" w:hAnsiTheme="minorHAnsi"/>
      <w:kern w:val="2"/>
      <w:lang w:bidi="ar-SA"/>
    </w:rPr>
  </w:style>
  <w:style w:type="paragraph" w:customStyle="1" w:styleId="Titoli14bold">
    <w:name w:val="Titoli 14 bold"/>
    <w:basedOn w:val="Normale"/>
    <w:rsid w:val="001D796B"/>
    <w:pPr>
      <w:keepNext/>
      <w:spacing w:line="300" w:lineRule="atLeast"/>
      <w:ind w:right="0"/>
      <w:jc w:val="left"/>
    </w:pPr>
    <w:rPr>
      <w:b/>
      <w:color w:val="004288"/>
      <w:sz w:val="28"/>
      <w:lang w:bidi="ar-SA"/>
    </w:rPr>
  </w:style>
  <w:style w:type="paragraph" w:customStyle="1" w:styleId="TitoloDocumento">
    <w:name w:val="Titolo Documento"/>
    <w:basedOn w:val="Titolocopertina"/>
    <w:qFormat/>
    <w:rsid w:val="001D796B"/>
    <w:pPr>
      <w:keepNext/>
      <w:widowControl/>
      <w:autoSpaceDE/>
      <w:autoSpaceDN/>
      <w:adjustRightInd/>
      <w:spacing w:line="276" w:lineRule="auto"/>
      <w:jc w:val="left"/>
    </w:pPr>
    <w:rPr>
      <w:rFonts w:ascii="Arial" w:hAnsi="Arial" w:cs="Arial"/>
      <w:b/>
      <w:caps w:val="0"/>
      <w:color w:val="004288"/>
      <w:sz w:val="36"/>
      <w:szCs w:val="24"/>
    </w:rPr>
  </w:style>
  <w:style w:type="paragraph" w:customStyle="1" w:styleId="Sottotitolo14regular">
    <w:name w:val="Sottotitolo 14 regular"/>
    <w:basedOn w:val="Titoli14bold"/>
    <w:qFormat/>
    <w:rsid w:val="001D796B"/>
    <w:pPr>
      <w:spacing w:line="276" w:lineRule="auto"/>
    </w:pPr>
    <w:rPr>
      <w:rFonts w:cs="Arial"/>
      <w:b w:val="0"/>
      <w:bCs/>
      <w:color w:val="auto"/>
    </w:rPr>
  </w:style>
  <w:style w:type="table" w:customStyle="1" w:styleId="Grigliatabella1">
    <w:name w:val="Griglia tabella1"/>
    <w:basedOn w:val="Tabellanormale"/>
    <w:next w:val="Grigliatabella"/>
    <w:rsid w:val="007A1F1A"/>
    <w:pPr>
      <w:spacing w:line="360" w:lineRule="auto"/>
    </w:pPr>
    <w:rPr>
      <w:rFonts w:ascii="Arial" w:hAnsi="Arial"/>
      <w:color w:val="000000" w:themeColor="text1"/>
    </w:rPr>
    <w:tblPr>
      <w:tblStyleColBandSize w:val="1"/>
      <w:tblBorders>
        <w:insideH w:val="single" w:sz="2" w:space="0" w:color="004288"/>
      </w:tblBorders>
      <w:tblCellMar>
        <w:left w:w="0" w:type="dxa"/>
        <w:right w:w="0" w:type="dxa"/>
      </w:tblCellMar>
    </w:tblPr>
    <w:tcPr>
      <w:shd w:val="clear" w:color="auto" w:fill="auto"/>
    </w:tcPr>
    <w:tblStylePr w:type="firstRow">
      <w:pPr>
        <w:wordWrap/>
        <w:spacing w:line="360" w:lineRule="auto"/>
      </w:pPr>
      <w:rPr>
        <w:rFonts w:ascii="Arial" w:hAnsi="Arial"/>
        <w:b/>
        <w:color w:val="004288"/>
        <w:sz w:val="16"/>
      </w:rPr>
      <w:tblPr/>
      <w:tcPr>
        <w:tcBorders>
          <w:top w:val="nil"/>
          <w:left w:val="nil"/>
          <w:bottom w:val="single" w:sz="18" w:space="0" w:color="004288"/>
          <w:right w:val="nil"/>
          <w:insideH w:val="single" w:sz="18" w:space="0" w:color="004288"/>
          <w:insideV w:val="nil"/>
        </w:tcBorders>
        <w:shd w:val="clear" w:color="auto" w:fill="auto"/>
      </w:tcPr>
    </w:tblStylePr>
    <w:tblStylePr w:type="lastRow">
      <w:pPr>
        <w:wordWrap/>
        <w:spacing w:line="360" w:lineRule="auto"/>
      </w:pPr>
      <w:rPr>
        <w:rFonts w:ascii="Arial" w:hAnsi="Arial"/>
        <w:b w:val="0"/>
        <w:i w:val="0"/>
        <w:sz w:val="20"/>
      </w:rPr>
      <w:tblPr/>
      <w:tcPr>
        <w:tcBorders>
          <w:bottom w:val="single" w:sz="2" w:space="0" w:color="004288"/>
        </w:tcBorders>
        <w:shd w:val="clear" w:color="auto" w:fill="auto"/>
      </w:tcPr>
    </w:tblStylePr>
    <w:tblStylePr w:type="firstCol">
      <w:rPr>
        <w:rFonts w:ascii="Arial Unicode MS" w:hAnsi="Arial Unicode MS"/>
        <w:b w:val="0"/>
        <w:sz w:val="20"/>
      </w:rPr>
      <w:tblPr/>
      <w:tcPr>
        <w:tcBorders>
          <w:left w:val="nil"/>
          <w:right w:val="nil"/>
        </w:tcBorders>
      </w:tcPr>
    </w:tblStylePr>
    <w:tblStylePr w:type="lastCol">
      <w:rPr>
        <w:rFonts w:ascii="Arial" w:hAnsi="Arial"/>
      </w:rPr>
    </w:tblStylePr>
  </w:style>
  <w:style w:type="character" w:customStyle="1" w:styleId="Corsivo0">
    <w:name w:val="Corsivo"/>
    <w:rsid w:val="001874EB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1874EB"/>
    <w:rPr>
      <w:rFonts w:ascii="Trebuchet MS" w:hAnsi="Trebuchet MS"/>
      <w:b/>
      <w:bCs/>
      <w:sz w:val="20"/>
    </w:rPr>
  </w:style>
  <w:style w:type="character" w:customStyle="1" w:styleId="BLOCKBOLD">
    <w:name w:val="BLOCK BOLD"/>
    <w:rsid w:val="00532794"/>
    <w:rPr>
      <w:rFonts w:ascii="Trebuchet MS" w:hAnsi="Trebuchet MS"/>
      <w:b/>
      <w:caps/>
      <w:color w:val="auto"/>
      <w:sz w:val="20"/>
      <w:szCs w:val="20"/>
    </w:rPr>
  </w:style>
  <w:style w:type="paragraph" w:customStyle="1" w:styleId="StileTitolocopertinaCrenatura16pt">
    <w:name w:val="Stile Titolo copertina + Crenatura 16 pt"/>
    <w:basedOn w:val="Normale"/>
    <w:rsid w:val="00934699"/>
    <w:pPr>
      <w:widowControl w:val="0"/>
      <w:spacing w:line="480" w:lineRule="auto"/>
      <w:ind w:right="0"/>
      <w:jc w:val="left"/>
    </w:pPr>
    <w:rPr>
      <w:rFonts w:ascii="Trebuchet MS" w:hAnsi="Trebuchet MS"/>
      <w:caps/>
      <w:kern w:val="32"/>
      <w:sz w:val="28"/>
      <w:szCs w:val="28"/>
      <w:lang w:bidi="ar-SA"/>
    </w:rPr>
  </w:style>
  <w:style w:type="paragraph" w:customStyle="1" w:styleId="Titolo1sottoluneato">
    <w:name w:val="Titolo 1 sottoluneato"/>
    <w:basedOn w:val="Titolo1"/>
    <w:autoRedefine/>
    <w:rsid w:val="00567E08"/>
    <w:pPr>
      <w:keepNext w:val="0"/>
      <w:widowControl w:val="0"/>
      <w:tabs>
        <w:tab w:val="num" w:pos="1800"/>
      </w:tabs>
      <w:spacing w:line="300" w:lineRule="exact"/>
      <w:ind w:left="1800" w:right="0" w:hanging="360"/>
      <w:jc w:val="left"/>
    </w:pPr>
    <w:rPr>
      <w:rFonts w:ascii="Trebuchet MS" w:hAnsi="Trebuchet MS" w:cs="Arial"/>
      <w:bCs/>
      <w:caps/>
      <w:kern w:val="32"/>
      <w:sz w:val="20"/>
      <w:szCs w:val="20"/>
      <w:u w:val="single"/>
      <w:lang w:bidi="ar-SA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575884"/>
    <w:rPr>
      <w:rFonts w:ascii="Arial" w:hAnsi="Arial"/>
      <w:szCs w:val="24"/>
      <w:lang w:bidi="he-IL"/>
    </w:rPr>
  </w:style>
  <w:style w:type="paragraph" w:customStyle="1" w:styleId="CLASSIFICAZIONEFOOTER1110">
    <w:name w:val="CLASSIFICAZIONEFOOTER1110"/>
    <w:hidden/>
    <w:uiPriority w:val="1"/>
    <w:unhideWhenUsed/>
    <w:qFormat/>
    <w:locked/>
    <w:rsid w:val="00575884"/>
    <w:pPr>
      <w:spacing w:after="200" w:line="276" w:lineRule="auto"/>
    </w:pPr>
    <w:rPr>
      <w:rFonts w:ascii="Calibri" w:eastAsiaTheme="minorHAnsi" w:hAnsiTheme="minorHAnsi" w:cstheme="minorBidi"/>
      <w:color w:val="000000" w:themeColor="dark1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39772">
          <w:marLeft w:val="120"/>
          <w:marRight w:val="12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7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1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420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3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80457">
          <w:marLeft w:val="10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8474">
          <w:marLeft w:val="10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9CEA74A511104481320C5C68E5F2E8" ma:contentTypeVersion="3" ma:contentTypeDescription="Creare un nuovo documento." ma:contentTypeScope="" ma:versionID="35ceae5d1d0045f236fc541ba66af713">
  <xsd:schema xmlns:xsd="http://www.w3.org/2001/XMLSchema" xmlns:xs="http://www.w3.org/2001/XMLSchema" xmlns:p="http://schemas.microsoft.com/office/2006/metadata/properties" xmlns:ns2="93cd5faf-1904-4bbd-8598-f213a7daec58" targetNamespace="http://schemas.microsoft.com/office/2006/metadata/properties" ma:root="true" ma:fieldsID="3bdae466a09ca90392dcabf41a593357" ns2:_="">
    <xsd:import namespace="93cd5faf-1904-4bbd-8598-f213a7daec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d5faf-1904-4bbd-8598-f213a7daec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A5841-7406-4059-8E17-3BB12A34A2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9D175E-A2D2-4FA4-89F5-1F1A80FF80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CC93F2-4CE7-4558-A0FC-540EFAFA75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34765E-D218-4E59-88FA-EC5D96FFF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cd5faf-1904-4bbd-8598-f213a7daec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C7EF321-21F1-4A8E-BE1B-B4890F8BA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13</cp:revision>
  <dcterms:created xsi:type="dcterms:W3CDTF">2025-06-16T08:13:00Z</dcterms:created>
  <dcterms:modified xsi:type="dcterms:W3CDTF">2025-11-12T08:55:00Z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0x010100049CEA74A511104481320C5C68E5F2E8</vt:lpwstr>
  </property>
  <property fmtid="{D5CDD505-2E9C-101B-9397-08002B2CF9AE}" pid="3" name="docLang">
    <vt:lpwstr>it</vt:lpwstr>
  </property>
</Properties>
</file>